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ACFDB" w14:textId="77777777" w:rsidR="0077325F" w:rsidRPr="001E0B07" w:rsidRDefault="00280DD9">
      <w:pPr>
        <w:spacing w:before="56" w:line="249" w:lineRule="auto"/>
        <w:ind w:left="4030" w:hanging="3195"/>
        <w:rPr>
          <w:sz w:val="32"/>
          <w:lang w:val="da-DK"/>
        </w:rPr>
      </w:pPr>
      <w:r w:rsidRPr="001E0B07">
        <w:rPr>
          <w:sz w:val="32"/>
          <w:lang w:val="da-DK"/>
        </w:rPr>
        <w:t>Bekendtgørelse</w:t>
      </w:r>
      <w:r w:rsidRPr="001E0B07">
        <w:rPr>
          <w:spacing w:val="-5"/>
          <w:sz w:val="32"/>
          <w:lang w:val="da-DK"/>
        </w:rPr>
        <w:t xml:space="preserve"> </w:t>
      </w:r>
      <w:r w:rsidRPr="001E0B07">
        <w:rPr>
          <w:sz w:val="32"/>
          <w:lang w:val="da-DK"/>
        </w:rPr>
        <w:t>om</w:t>
      </w:r>
      <w:r w:rsidRPr="001E0B07">
        <w:rPr>
          <w:spacing w:val="-5"/>
          <w:sz w:val="32"/>
          <w:lang w:val="da-DK"/>
        </w:rPr>
        <w:t xml:space="preserve"> </w:t>
      </w:r>
      <w:r w:rsidRPr="001E0B07">
        <w:rPr>
          <w:sz w:val="32"/>
          <w:lang w:val="da-DK"/>
        </w:rPr>
        <w:t>betaling</w:t>
      </w:r>
      <w:r w:rsidRPr="001E0B07">
        <w:rPr>
          <w:spacing w:val="-5"/>
          <w:sz w:val="32"/>
          <w:lang w:val="da-DK"/>
        </w:rPr>
        <w:t xml:space="preserve"> </w:t>
      </w:r>
      <w:r w:rsidRPr="001E0B07">
        <w:rPr>
          <w:sz w:val="32"/>
          <w:lang w:val="da-DK"/>
        </w:rPr>
        <w:t>for</w:t>
      </w:r>
      <w:r w:rsidRPr="001E0B07">
        <w:rPr>
          <w:spacing w:val="-5"/>
          <w:sz w:val="32"/>
          <w:lang w:val="da-DK"/>
        </w:rPr>
        <w:t xml:space="preserve"> </w:t>
      </w:r>
      <w:r w:rsidRPr="001E0B07">
        <w:rPr>
          <w:sz w:val="32"/>
          <w:lang w:val="da-DK"/>
        </w:rPr>
        <w:t>myndighedsbehandling</w:t>
      </w:r>
      <w:r w:rsidRPr="001E0B07">
        <w:rPr>
          <w:spacing w:val="-5"/>
          <w:sz w:val="32"/>
          <w:lang w:val="da-DK"/>
        </w:rPr>
        <w:t xml:space="preserve"> </w:t>
      </w:r>
      <w:r w:rsidRPr="001E0B07">
        <w:rPr>
          <w:sz w:val="32"/>
          <w:lang w:val="da-DK"/>
        </w:rPr>
        <w:t>efter</w:t>
      </w:r>
      <w:r w:rsidRPr="001E0B07">
        <w:rPr>
          <w:spacing w:val="-5"/>
          <w:sz w:val="32"/>
          <w:lang w:val="da-DK"/>
        </w:rPr>
        <w:t xml:space="preserve"> </w:t>
      </w:r>
      <w:r w:rsidRPr="001E0B07">
        <w:rPr>
          <w:sz w:val="32"/>
          <w:lang w:val="da-DK"/>
        </w:rPr>
        <w:t>lov</w:t>
      </w:r>
      <w:r w:rsidRPr="001E0B07">
        <w:rPr>
          <w:spacing w:val="-5"/>
          <w:sz w:val="32"/>
          <w:lang w:val="da-DK"/>
        </w:rPr>
        <w:t xml:space="preserve"> </w:t>
      </w:r>
      <w:r w:rsidRPr="001E0B07">
        <w:rPr>
          <w:sz w:val="32"/>
          <w:lang w:val="da-DK"/>
        </w:rPr>
        <w:t xml:space="preserve">om </w:t>
      </w:r>
      <w:r w:rsidRPr="001E0B07">
        <w:rPr>
          <w:spacing w:val="-2"/>
          <w:sz w:val="32"/>
          <w:lang w:val="da-DK"/>
        </w:rPr>
        <w:t>Forsyningstilsynet</w:t>
      </w:r>
    </w:p>
    <w:p w14:paraId="2844F8D9" w14:textId="77777777" w:rsidR="0077325F" w:rsidRPr="001E0B07" w:rsidRDefault="0077325F">
      <w:pPr>
        <w:pStyle w:val="Brdtekst"/>
        <w:spacing w:before="139"/>
        <w:rPr>
          <w:sz w:val="32"/>
          <w:lang w:val="da-DK"/>
        </w:rPr>
      </w:pPr>
    </w:p>
    <w:p w14:paraId="790B7312" w14:textId="6DBDF919" w:rsidR="0077325F" w:rsidRPr="001E0B07" w:rsidRDefault="00280DD9">
      <w:pPr>
        <w:pStyle w:val="Brdtekst"/>
        <w:spacing w:line="249" w:lineRule="auto"/>
        <w:ind w:left="110" w:right="106" w:firstLine="199"/>
        <w:jc w:val="both"/>
        <w:rPr>
          <w:lang w:val="da-DK"/>
        </w:rPr>
      </w:pPr>
      <w:r w:rsidRPr="001E0B07">
        <w:rPr>
          <w:lang w:val="da-DK"/>
        </w:rPr>
        <w:t>I medfør af § 11, stk. 2, i lov nr. 690 af 8. juni 2018 om Forsyningstilsynet</w:t>
      </w:r>
      <w:ins w:id="0" w:author="Jakob Schmidth" w:date="2025-10-01T10:06:00Z">
        <w:r w:rsidR="00860A3D">
          <w:rPr>
            <w:lang w:val="da-DK"/>
          </w:rPr>
          <w:t xml:space="preserve"> </w:t>
        </w:r>
      </w:ins>
      <w:r w:rsidRPr="001E0B07">
        <w:rPr>
          <w:lang w:val="da-DK"/>
        </w:rPr>
        <w:t>fastsættes:</w:t>
      </w:r>
    </w:p>
    <w:p w14:paraId="474A7C5D" w14:textId="77777777" w:rsidR="0077325F" w:rsidRPr="001E0B07" w:rsidRDefault="00280DD9">
      <w:pPr>
        <w:spacing w:before="202"/>
        <w:ind w:left="3706"/>
        <w:jc w:val="both"/>
        <w:rPr>
          <w:i/>
          <w:sz w:val="24"/>
          <w:lang w:val="da-DK"/>
        </w:rPr>
      </w:pPr>
      <w:bookmarkStart w:id="1" w:name="Anvendelsesområder_og_formål"/>
      <w:bookmarkEnd w:id="1"/>
      <w:r w:rsidRPr="001E0B07">
        <w:rPr>
          <w:i/>
          <w:sz w:val="24"/>
          <w:lang w:val="da-DK"/>
        </w:rPr>
        <w:t>Anvendelsesområder</w:t>
      </w:r>
      <w:r w:rsidRPr="001E0B07">
        <w:rPr>
          <w:i/>
          <w:spacing w:val="-10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og</w:t>
      </w:r>
      <w:r w:rsidRPr="001E0B07">
        <w:rPr>
          <w:i/>
          <w:spacing w:val="-8"/>
          <w:sz w:val="24"/>
          <w:lang w:val="da-DK"/>
        </w:rPr>
        <w:t xml:space="preserve"> </w:t>
      </w:r>
      <w:r w:rsidRPr="001E0B07">
        <w:rPr>
          <w:i/>
          <w:spacing w:val="-2"/>
          <w:sz w:val="24"/>
          <w:lang w:val="da-DK"/>
        </w:rPr>
        <w:t>formål</w:t>
      </w:r>
    </w:p>
    <w:p w14:paraId="0F91DB52" w14:textId="77777777" w:rsidR="0077325F" w:rsidRPr="001E0B07" w:rsidRDefault="00280DD9">
      <w:pPr>
        <w:pStyle w:val="Brdtekst"/>
        <w:spacing w:before="132" w:line="249" w:lineRule="auto"/>
        <w:ind w:left="110" w:right="107" w:firstLine="199"/>
        <w:jc w:val="both"/>
        <w:rPr>
          <w:lang w:val="da-DK"/>
        </w:rPr>
      </w:pPr>
      <w:bookmarkStart w:id="2" w:name="§_1"/>
      <w:bookmarkEnd w:id="2"/>
      <w:r w:rsidRPr="001E0B07">
        <w:rPr>
          <w:b/>
          <w:lang w:val="da-DK"/>
        </w:rPr>
        <w:t>§</w:t>
      </w:r>
      <w:r w:rsidRPr="001E0B07">
        <w:rPr>
          <w:b/>
          <w:spacing w:val="-2"/>
          <w:lang w:val="da-DK"/>
        </w:rPr>
        <w:t xml:space="preserve"> </w:t>
      </w:r>
      <w:r w:rsidRPr="001E0B07">
        <w:rPr>
          <w:b/>
          <w:lang w:val="da-DK"/>
        </w:rPr>
        <w:t xml:space="preserve">1. </w:t>
      </w:r>
      <w:r w:rsidRPr="001E0B07">
        <w:rPr>
          <w:lang w:val="da-DK"/>
        </w:rPr>
        <w:t>Denne bekendtgørelse finder anvendelse på Forsyningstilsynets opkrævning af gebyrer til dækning af omkostninger forbundet med Forsyningstilsynets drift og opgavevaretagelse efter lov om Forsynings- tilsynet,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herunder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bekendtgørelse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nr.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1281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af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2.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december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2019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om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Forsyningstilsynets</w:t>
      </w:r>
      <w:r w:rsidRPr="001E0B07">
        <w:rPr>
          <w:spacing w:val="34"/>
          <w:lang w:val="da-DK"/>
        </w:rPr>
        <w:t xml:space="preserve"> </w:t>
      </w:r>
      <w:r w:rsidRPr="001E0B07">
        <w:rPr>
          <w:lang w:val="da-DK"/>
        </w:rPr>
        <w:t>overvågnings- og analyseopgaver, bekendtgørelse nr. 270 af 19. marts 2020 om Forsyningstilsynets arbejdsplan og bekendtgørelse nr. 192 af 28. februar 2019 om Forsyningstilsynets kontaktudvalg.</w:t>
      </w:r>
    </w:p>
    <w:p w14:paraId="6997A2F7" w14:textId="77777777" w:rsidR="0077325F" w:rsidRPr="001E0B07" w:rsidRDefault="00280DD9">
      <w:pPr>
        <w:spacing w:before="165"/>
        <w:ind w:left="1344"/>
        <w:jc w:val="both"/>
        <w:rPr>
          <w:i/>
          <w:sz w:val="24"/>
          <w:lang w:val="da-DK"/>
        </w:rPr>
      </w:pPr>
      <w:bookmarkStart w:id="3" w:name="Betalingsforpligtelser_for_Energinet,_ne"/>
      <w:bookmarkEnd w:id="3"/>
      <w:r w:rsidRPr="001E0B07">
        <w:rPr>
          <w:i/>
          <w:sz w:val="24"/>
          <w:lang w:val="da-DK"/>
        </w:rPr>
        <w:t>Betalingsforpligtelser</w:t>
      </w:r>
      <w:r w:rsidRPr="001E0B07">
        <w:rPr>
          <w:i/>
          <w:spacing w:val="-11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for</w:t>
      </w:r>
      <w:r w:rsidRPr="001E0B07">
        <w:rPr>
          <w:i/>
          <w:spacing w:val="-11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Energinet,</w:t>
      </w:r>
      <w:r w:rsidRPr="001E0B07">
        <w:rPr>
          <w:i/>
          <w:spacing w:val="-10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netvirksomheder</w:t>
      </w:r>
      <w:r w:rsidRPr="001E0B07">
        <w:rPr>
          <w:i/>
          <w:spacing w:val="-11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og</w:t>
      </w:r>
      <w:r w:rsidRPr="001E0B07">
        <w:rPr>
          <w:i/>
          <w:spacing w:val="-9"/>
          <w:sz w:val="24"/>
          <w:lang w:val="da-DK"/>
        </w:rPr>
        <w:t xml:space="preserve"> </w:t>
      </w:r>
      <w:proofErr w:type="spellStart"/>
      <w:r w:rsidRPr="001E0B07">
        <w:rPr>
          <w:i/>
          <w:spacing w:val="-2"/>
          <w:sz w:val="24"/>
          <w:lang w:val="da-DK"/>
        </w:rPr>
        <w:t>elhandelsvirksomheder</w:t>
      </w:r>
      <w:proofErr w:type="spellEnd"/>
    </w:p>
    <w:p w14:paraId="7953D730" w14:textId="77777777" w:rsidR="0077325F" w:rsidRPr="000811A4" w:rsidRDefault="00280DD9">
      <w:pPr>
        <w:pStyle w:val="Brdtekst"/>
        <w:spacing w:before="132" w:line="249" w:lineRule="auto"/>
        <w:ind w:left="110" w:right="106" w:firstLine="200"/>
        <w:jc w:val="both"/>
        <w:rPr>
          <w:lang w:val="da-DK"/>
        </w:rPr>
      </w:pPr>
      <w:bookmarkStart w:id="4" w:name="§_2"/>
      <w:bookmarkEnd w:id="4"/>
      <w:r w:rsidRPr="001E0B07">
        <w:rPr>
          <w:b/>
          <w:lang w:val="da-DK"/>
        </w:rPr>
        <w:t>§</w:t>
      </w:r>
      <w:r w:rsidRPr="001E0B07">
        <w:rPr>
          <w:b/>
          <w:spacing w:val="38"/>
          <w:lang w:val="da-DK"/>
        </w:rPr>
        <w:t xml:space="preserve"> </w:t>
      </w:r>
      <w:r w:rsidRPr="001E0B07">
        <w:rPr>
          <w:b/>
          <w:lang w:val="da-DK"/>
        </w:rPr>
        <w:t>2.</w:t>
      </w:r>
      <w:r w:rsidRPr="001E0B07">
        <w:rPr>
          <w:b/>
          <w:spacing w:val="38"/>
          <w:lang w:val="da-DK"/>
        </w:rPr>
        <w:t xml:space="preserve"> </w:t>
      </w:r>
      <w:r w:rsidRPr="001E0B07">
        <w:rPr>
          <w:lang w:val="da-DK"/>
        </w:rPr>
        <w:t>Energinet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eller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denne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virksomheds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helejede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datterselskaber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i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medfør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af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§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2,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stk.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2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og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3,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i</w:t>
      </w:r>
      <w:r w:rsidRPr="001E0B07">
        <w:rPr>
          <w:spacing w:val="38"/>
          <w:lang w:val="da-DK"/>
        </w:rPr>
        <w:t xml:space="preserve"> </w:t>
      </w:r>
      <w:r w:rsidRPr="001E0B07">
        <w:rPr>
          <w:lang w:val="da-DK"/>
        </w:rPr>
        <w:t>lov om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Energinet,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der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varetager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transmissionsvirksomhed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af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elektricitet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eller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systemansvarlig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 xml:space="preserve">virksomhed af elektricitet, herunder Datahub, netvirksomheder og </w:t>
      </w:r>
      <w:proofErr w:type="spellStart"/>
      <w:r w:rsidRPr="001E0B07">
        <w:rPr>
          <w:lang w:val="da-DK"/>
        </w:rPr>
        <w:t>elhandelsvirksomheder</w:t>
      </w:r>
      <w:proofErr w:type="spellEnd"/>
      <w:r w:rsidRPr="001E0B07">
        <w:rPr>
          <w:lang w:val="da-DK"/>
        </w:rPr>
        <w:t xml:space="preserve"> skal betale det i stk. 2-4 fastsatte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gebyr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til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dækning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af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Forsyningstilsynets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omkostninger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til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drift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og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opgavevaretagelse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efter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lov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 xml:space="preserve">om Forsyningstilsynet, jf. </w:t>
      </w:r>
      <w:r w:rsidRPr="000811A4">
        <w:rPr>
          <w:lang w:val="da-DK"/>
        </w:rPr>
        <w:t>§ 1.</w:t>
      </w:r>
    </w:p>
    <w:p w14:paraId="20733723" w14:textId="3FADEEA4" w:rsidR="0077325F" w:rsidRPr="00235EA5" w:rsidRDefault="00280DD9">
      <w:pPr>
        <w:pStyle w:val="Brdtekst"/>
        <w:spacing w:before="5" w:line="249" w:lineRule="auto"/>
        <w:ind w:left="110" w:right="107" w:firstLine="199"/>
        <w:jc w:val="both"/>
        <w:rPr>
          <w:lang w:val="da-DK"/>
        </w:rPr>
      </w:pPr>
      <w:r w:rsidRPr="001E0B07">
        <w:rPr>
          <w:i/>
          <w:lang w:val="da-DK"/>
        </w:rPr>
        <w:t>Stk.</w:t>
      </w:r>
      <w:r w:rsidRPr="001E0B07">
        <w:rPr>
          <w:i/>
          <w:spacing w:val="-4"/>
          <w:lang w:val="da-DK"/>
        </w:rPr>
        <w:t xml:space="preserve"> </w:t>
      </w:r>
      <w:r w:rsidRPr="001E0B07">
        <w:rPr>
          <w:i/>
          <w:lang w:val="da-DK"/>
        </w:rPr>
        <w:t>2.</w:t>
      </w:r>
      <w:r w:rsidRPr="001E0B07">
        <w:rPr>
          <w:i/>
          <w:spacing w:val="-4"/>
          <w:lang w:val="da-DK"/>
        </w:rPr>
        <w:t xml:space="preserve"> </w:t>
      </w:r>
      <w:r w:rsidRPr="001E0B07">
        <w:rPr>
          <w:lang w:val="da-DK"/>
        </w:rPr>
        <w:t>For</w:t>
      </w:r>
      <w:r w:rsidRPr="001E0B07">
        <w:rPr>
          <w:spacing w:val="-4"/>
          <w:lang w:val="da-DK"/>
        </w:rPr>
        <w:t xml:space="preserve"> </w:t>
      </w:r>
      <w:r w:rsidRPr="001E0B07">
        <w:rPr>
          <w:lang w:val="da-DK"/>
        </w:rPr>
        <w:t>Energinets</w:t>
      </w:r>
      <w:r w:rsidRPr="001E0B07">
        <w:rPr>
          <w:spacing w:val="-5"/>
          <w:lang w:val="da-DK"/>
        </w:rPr>
        <w:t xml:space="preserve"> </w:t>
      </w:r>
      <w:r w:rsidRPr="001E0B07">
        <w:rPr>
          <w:lang w:val="da-DK"/>
        </w:rPr>
        <w:t>betaling</w:t>
      </w:r>
      <w:r w:rsidRPr="001E0B07">
        <w:rPr>
          <w:spacing w:val="-4"/>
          <w:lang w:val="da-DK"/>
        </w:rPr>
        <w:t xml:space="preserve"> </w:t>
      </w:r>
      <w:r w:rsidRPr="001E0B07">
        <w:rPr>
          <w:lang w:val="da-DK"/>
        </w:rPr>
        <w:t>efter</w:t>
      </w:r>
      <w:r w:rsidRPr="001E0B07">
        <w:rPr>
          <w:spacing w:val="-4"/>
          <w:lang w:val="da-DK"/>
        </w:rPr>
        <w:t xml:space="preserve"> </w:t>
      </w:r>
      <w:r w:rsidRPr="001E0B07">
        <w:rPr>
          <w:lang w:val="da-DK"/>
        </w:rPr>
        <w:t>stk.</w:t>
      </w:r>
      <w:r w:rsidRPr="001E0B07">
        <w:rPr>
          <w:spacing w:val="-4"/>
          <w:lang w:val="da-DK"/>
        </w:rPr>
        <w:t xml:space="preserve"> </w:t>
      </w:r>
      <w:r w:rsidRPr="001E0B07">
        <w:rPr>
          <w:lang w:val="da-DK"/>
        </w:rPr>
        <w:t>1</w:t>
      </w:r>
      <w:r w:rsidRPr="001E0B07">
        <w:rPr>
          <w:spacing w:val="-4"/>
          <w:lang w:val="da-DK"/>
        </w:rPr>
        <w:t xml:space="preserve"> </w:t>
      </w:r>
      <w:r w:rsidRPr="00235EA5">
        <w:rPr>
          <w:lang w:val="da-DK"/>
        </w:rPr>
        <w:t>fastsættes</w:t>
      </w:r>
      <w:r w:rsidRPr="00235EA5">
        <w:rPr>
          <w:spacing w:val="-5"/>
          <w:lang w:val="da-DK"/>
        </w:rPr>
        <w:t xml:space="preserve"> </w:t>
      </w:r>
      <w:r w:rsidRPr="00235EA5">
        <w:rPr>
          <w:lang w:val="da-DK"/>
        </w:rPr>
        <w:t>følgende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takster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pr.</w:t>
      </w:r>
      <w:r w:rsidRPr="00235EA5">
        <w:rPr>
          <w:spacing w:val="-4"/>
          <w:lang w:val="da-DK"/>
        </w:rPr>
        <w:t xml:space="preserve"> </w:t>
      </w:r>
      <w:proofErr w:type="spellStart"/>
      <w:r w:rsidRPr="00235EA5">
        <w:rPr>
          <w:lang w:val="da-DK"/>
        </w:rPr>
        <w:t>GWh</w:t>
      </w:r>
      <w:proofErr w:type="spellEnd"/>
      <w:r w:rsidRPr="00235EA5">
        <w:rPr>
          <w:lang w:val="da-DK"/>
        </w:rPr>
        <w:t>,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der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transporteres</w:t>
      </w:r>
      <w:r w:rsidRPr="00235EA5">
        <w:rPr>
          <w:spacing w:val="-5"/>
          <w:lang w:val="da-DK"/>
        </w:rPr>
        <w:t xml:space="preserve"> </w:t>
      </w:r>
      <w:r w:rsidRPr="00235EA5">
        <w:rPr>
          <w:lang w:val="da-DK"/>
        </w:rPr>
        <w:t xml:space="preserve">gennem </w:t>
      </w:r>
      <w:proofErr w:type="spellStart"/>
      <w:r w:rsidRPr="00235EA5">
        <w:rPr>
          <w:lang w:val="da-DK"/>
        </w:rPr>
        <w:t>eltransmissionsnettet</w:t>
      </w:r>
      <w:proofErr w:type="spellEnd"/>
      <w:r w:rsidRPr="00235EA5">
        <w:rPr>
          <w:lang w:val="da-DK"/>
        </w:rPr>
        <w:t xml:space="preserve"> til forbrug i Danmark: </w:t>
      </w:r>
      <w:del w:id="5" w:author="Jakob Schmidth" w:date="2025-10-01T10:07:00Z">
        <w:r w:rsidR="0078489B" w:rsidRPr="00235EA5" w:rsidDel="00860A3D">
          <w:rPr>
            <w:lang w:val="da-DK"/>
          </w:rPr>
          <w:delText>50,82</w:delText>
        </w:r>
        <w:r w:rsidRPr="00235EA5" w:rsidDel="00860A3D">
          <w:rPr>
            <w:lang w:val="da-DK"/>
          </w:rPr>
          <w:delText xml:space="preserve"> </w:delText>
        </w:r>
      </w:del>
      <w:ins w:id="6" w:author="Jakob Schmidth" w:date="2025-10-01T10:07:00Z">
        <w:r w:rsidR="00860A3D">
          <w:rPr>
            <w:lang w:val="da-DK"/>
          </w:rPr>
          <w:t xml:space="preserve">33,80 </w:t>
        </w:r>
      </w:ins>
      <w:r w:rsidRPr="00235EA5">
        <w:rPr>
          <w:lang w:val="da-DK"/>
        </w:rPr>
        <w:t xml:space="preserve">kr. pr. </w:t>
      </w:r>
      <w:proofErr w:type="spellStart"/>
      <w:r w:rsidRPr="00235EA5">
        <w:rPr>
          <w:lang w:val="da-DK"/>
        </w:rPr>
        <w:t>GWh</w:t>
      </w:r>
      <w:proofErr w:type="spellEnd"/>
      <w:r w:rsidRPr="00235EA5">
        <w:rPr>
          <w:lang w:val="da-DK"/>
        </w:rPr>
        <w:t>.</w:t>
      </w:r>
    </w:p>
    <w:p w14:paraId="7F17065D" w14:textId="536E1005" w:rsidR="0077325F" w:rsidRPr="00235EA5" w:rsidRDefault="00280DD9">
      <w:pPr>
        <w:pStyle w:val="Brdtekst"/>
        <w:spacing w:before="2" w:line="249" w:lineRule="auto"/>
        <w:ind w:left="110" w:right="109" w:firstLine="200"/>
        <w:jc w:val="both"/>
        <w:rPr>
          <w:lang w:val="da-DK"/>
        </w:rPr>
      </w:pPr>
      <w:r w:rsidRPr="00235EA5">
        <w:rPr>
          <w:i/>
          <w:lang w:val="da-DK"/>
        </w:rPr>
        <w:t xml:space="preserve">Stk. 3. </w:t>
      </w:r>
      <w:r w:rsidRPr="00235EA5">
        <w:rPr>
          <w:lang w:val="da-DK"/>
        </w:rPr>
        <w:t xml:space="preserve">For </w:t>
      </w:r>
      <w:proofErr w:type="spellStart"/>
      <w:r w:rsidRPr="00235EA5">
        <w:rPr>
          <w:lang w:val="da-DK"/>
        </w:rPr>
        <w:t>netvirksomheders</w:t>
      </w:r>
      <w:proofErr w:type="spellEnd"/>
      <w:r w:rsidRPr="00235EA5">
        <w:rPr>
          <w:lang w:val="da-DK"/>
        </w:rPr>
        <w:t xml:space="preserve"> betaling efter stk. 1 fastsættes følgende takster pr. </w:t>
      </w:r>
      <w:proofErr w:type="spellStart"/>
      <w:r w:rsidRPr="00235EA5">
        <w:rPr>
          <w:lang w:val="da-DK"/>
        </w:rPr>
        <w:t>GWh</w:t>
      </w:r>
      <w:proofErr w:type="spellEnd"/>
      <w:r w:rsidRPr="00235EA5">
        <w:rPr>
          <w:lang w:val="da-DK"/>
        </w:rPr>
        <w:t xml:space="preserve">, der transporteres gennem </w:t>
      </w:r>
      <w:proofErr w:type="spellStart"/>
      <w:r w:rsidRPr="00235EA5">
        <w:rPr>
          <w:lang w:val="da-DK"/>
        </w:rPr>
        <w:t>netvirksomhedens</w:t>
      </w:r>
      <w:proofErr w:type="spellEnd"/>
      <w:r w:rsidRPr="00235EA5">
        <w:rPr>
          <w:lang w:val="da-DK"/>
        </w:rPr>
        <w:t xml:space="preserve"> net til forbrug i Danmark: </w:t>
      </w:r>
      <w:del w:id="7" w:author="Jakob Schmidth" w:date="2025-10-01T10:07:00Z">
        <w:r w:rsidR="0078489B" w:rsidRPr="00235EA5" w:rsidDel="00860A3D">
          <w:rPr>
            <w:lang w:val="da-DK"/>
          </w:rPr>
          <w:delText>50,82</w:delText>
        </w:r>
        <w:r w:rsidRPr="00235EA5" w:rsidDel="00860A3D">
          <w:rPr>
            <w:lang w:val="da-DK"/>
          </w:rPr>
          <w:delText xml:space="preserve"> </w:delText>
        </w:r>
      </w:del>
      <w:ins w:id="8" w:author="Jakob Schmidth" w:date="2025-10-01T10:07:00Z">
        <w:r w:rsidR="00860A3D">
          <w:rPr>
            <w:lang w:val="da-DK"/>
          </w:rPr>
          <w:t xml:space="preserve"> 33,80 </w:t>
        </w:r>
      </w:ins>
      <w:r w:rsidRPr="00235EA5">
        <w:rPr>
          <w:lang w:val="da-DK"/>
        </w:rPr>
        <w:t xml:space="preserve">kr. pr. </w:t>
      </w:r>
      <w:proofErr w:type="spellStart"/>
      <w:r w:rsidRPr="00235EA5">
        <w:rPr>
          <w:lang w:val="da-DK"/>
        </w:rPr>
        <w:t>GWh</w:t>
      </w:r>
      <w:proofErr w:type="spellEnd"/>
      <w:r w:rsidRPr="00235EA5">
        <w:rPr>
          <w:lang w:val="da-DK"/>
        </w:rPr>
        <w:t>.</w:t>
      </w:r>
    </w:p>
    <w:p w14:paraId="315C1705" w14:textId="5BA1794A" w:rsidR="0077325F" w:rsidRPr="0078489B" w:rsidRDefault="00280DD9">
      <w:pPr>
        <w:pStyle w:val="Brdtekst"/>
        <w:spacing w:before="2" w:line="249" w:lineRule="auto"/>
        <w:ind w:left="110" w:right="109" w:firstLine="199"/>
        <w:jc w:val="both"/>
        <w:rPr>
          <w:lang w:val="da-DK"/>
        </w:rPr>
      </w:pPr>
      <w:r w:rsidRPr="00235EA5">
        <w:rPr>
          <w:i/>
          <w:lang w:val="da-DK"/>
        </w:rPr>
        <w:t>Stk.</w:t>
      </w:r>
      <w:r w:rsidRPr="00235EA5">
        <w:rPr>
          <w:i/>
          <w:spacing w:val="-3"/>
          <w:lang w:val="da-DK"/>
        </w:rPr>
        <w:t xml:space="preserve"> </w:t>
      </w:r>
      <w:r w:rsidRPr="00235EA5">
        <w:rPr>
          <w:i/>
          <w:lang w:val="da-DK"/>
        </w:rPr>
        <w:t xml:space="preserve">4. </w:t>
      </w:r>
      <w:r w:rsidRPr="00235EA5">
        <w:rPr>
          <w:lang w:val="da-DK"/>
        </w:rPr>
        <w:t xml:space="preserve">For elhandelsvirksomheders betaling efter stk. 1 fastsættes følgende takster pr. </w:t>
      </w:r>
      <w:proofErr w:type="spellStart"/>
      <w:r w:rsidRPr="00235EA5">
        <w:rPr>
          <w:lang w:val="da-DK"/>
        </w:rPr>
        <w:t>GWh</w:t>
      </w:r>
      <w:proofErr w:type="spellEnd"/>
      <w:r w:rsidRPr="00235EA5">
        <w:rPr>
          <w:lang w:val="da-DK"/>
        </w:rPr>
        <w:t xml:space="preserve">, der leveres til forbrug i Danmark: </w:t>
      </w:r>
      <w:del w:id="9" w:author="Jakob Schmidth" w:date="2025-10-01T10:07:00Z">
        <w:r w:rsidR="0078489B" w:rsidRPr="00235EA5" w:rsidDel="00860A3D">
          <w:rPr>
            <w:lang w:val="da-DK"/>
          </w:rPr>
          <w:delText>50,82</w:delText>
        </w:r>
        <w:r w:rsidRPr="00235EA5" w:rsidDel="00860A3D">
          <w:rPr>
            <w:lang w:val="da-DK"/>
          </w:rPr>
          <w:delText xml:space="preserve"> </w:delText>
        </w:r>
      </w:del>
      <w:ins w:id="10" w:author="Jakob Schmidth" w:date="2025-10-01T10:07:00Z">
        <w:r w:rsidR="00860A3D">
          <w:rPr>
            <w:lang w:val="da-DK"/>
          </w:rPr>
          <w:t xml:space="preserve">33,80 </w:t>
        </w:r>
      </w:ins>
      <w:r w:rsidRPr="00235EA5">
        <w:rPr>
          <w:lang w:val="da-DK"/>
        </w:rPr>
        <w:t xml:space="preserve">kr. pr. </w:t>
      </w:r>
      <w:proofErr w:type="spellStart"/>
      <w:r w:rsidRPr="00235EA5">
        <w:rPr>
          <w:lang w:val="da-DK"/>
        </w:rPr>
        <w:t>GWh</w:t>
      </w:r>
      <w:proofErr w:type="spellEnd"/>
      <w:r w:rsidRPr="00235EA5">
        <w:rPr>
          <w:lang w:val="da-DK"/>
        </w:rPr>
        <w:t>.</w:t>
      </w:r>
    </w:p>
    <w:p w14:paraId="34EBF0C3" w14:textId="77777777" w:rsidR="0077325F" w:rsidRPr="001E0B07" w:rsidRDefault="00280DD9">
      <w:pPr>
        <w:pStyle w:val="Brdtekst"/>
        <w:spacing w:before="122" w:line="249" w:lineRule="auto"/>
        <w:ind w:left="110" w:right="107" w:firstLine="200"/>
        <w:jc w:val="both"/>
        <w:rPr>
          <w:lang w:val="da-DK"/>
        </w:rPr>
      </w:pPr>
      <w:bookmarkStart w:id="11" w:name="§_3"/>
      <w:bookmarkEnd w:id="11"/>
      <w:r w:rsidRPr="001E0B07">
        <w:rPr>
          <w:b/>
          <w:lang w:val="da-DK"/>
        </w:rPr>
        <w:t>§</w:t>
      </w:r>
      <w:r w:rsidRPr="001E0B07">
        <w:rPr>
          <w:b/>
          <w:spacing w:val="-2"/>
          <w:lang w:val="da-DK"/>
        </w:rPr>
        <w:t xml:space="preserve"> </w:t>
      </w:r>
      <w:r w:rsidRPr="001E0B07">
        <w:rPr>
          <w:b/>
          <w:lang w:val="da-DK"/>
        </w:rPr>
        <w:t xml:space="preserve">3. </w:t>
      </w:r>
      <w:r w:rsidRPr="001E0B07">
        <w:rPr>
          <w:lang w:val="da-DK"/>
        </w:rPr>
        <w:t>Gebyrer efter § 2 beregnes på baggrund af opgørelser over målinger af elektricitet i det foregående kalenderår. Energinet skal på Forsyningstilsynets anmodning indsende det nødvendige datagrundlag til beregning af gebyrerne.</w:t>
      </w:r>
    </w:p>
    <w:p w14:paraId="5A80296D" w14:textId="0F20921A" w:rsidR="0077325F" w:rsidRPr="001E0B07" w:rsidRDefault="00280DD9">
      <w:pPr>
        <w:spacing w:before="163" w:line="249" w:lineRule="auto"/>
        <w:ind w:left="2264" w:right="546" w:hanging="1719"/>
        <w:jc w:val="both"/>
        <w:rPr>
          <w:i/>
          <w:sz w:val="24"/>
          <w:lang w:val="da-DK"/>
        </w:rPr>
      </w:pPr>
      <w:bookmarkStart w:id="12" w:name="Betalingsforpligtelser_for_transmissions"/>
      <w:bookmarkEnd w:id="12"/>
      <w:r w:rsidRPr="001E0B07">
        <w:rPr>
          <w:i/>
          <w:sz w:val="24"/>
          <w:lang w:val="da-DK"/>
        </w:rPr>
        <w:t>Betalingsforpligtelser</w:t>
      </w:r>
      <w:r w:rsidRPr="001E0B07">
        <w:rPr>
          <w:i/>
          <w:spacing w:val="-15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for</w:t>
      </w:r>
      <w:r w:rsidRPr="001E0B07">
        <w:rPr>
          <w:i/>
          <w:spacing w:val="-15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transmissionsselskaber,</w:t>
      </w:r>
      <w:r w:rsidRPr="001E0B07">
        <w:rPr>
          <w:i/>
          <w:spacing w:val="-15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systemoperatører</w:t>
      </w:r>
      <w:r w:rsidRPr="001E0B07">
        <w:rPr>
          <w:i/>
          <w:spacing w:val="-15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og</w:t>
      </w:r>
      <w:r w:rsidRPr="001E0B07">
        <w:rPr>
          <w:i/>
          <w:spacing w:val="-15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transmissionssystemejere, lagerselskaber, gasdistributionsselskabe</w:t>
      </w:r>
      <w:ins w:id="13" w:author="Jakob Schmidth" w:date="2025-10-01T10:08:00Z">
        <w:r w:rsidR="00860A3D">
          <w:rPr>
            <w:i/>
            <w:sz w:val="24"/>
            <w:lang w:val="da-DK"/>
          </w:rPr>
          <w:t>t</w:t>
        </w:r>
      </w:ins>
      <w:del w:id="14" w:author="Jakob Schmidth" w:date="2025-10-01T10:08:00Z">
        <w:r w:rsidRPr="001E0B07" w:rsidDel="00860A3D">
          <w:rPr>
            <w:i/>
            <w:sz w:val="24"/>
            <w:lang w:val="da-DK"/>
          </w:rPr>
          <w:delText>r</w:delText>
        </w:r>
      </w:del>
      <w:r w:rsidRPr="001E0B07">
        <w:rPr>
          <w:i/>
          <w:sz w:val="24"/>
          <w:lang w:val="da-DK"/>
        </w:rPr>
        <w:t xml:space="preserve"> og gasleverandører</w:t>
      </w:r>
    </w:p>
    <w:p w14:paraId="01C22A78" w14:textId="59CCC611" w:rsidR="0077325F" w:rsidRPr="00235EA5" w:rsidRDefault="00280DD9">
      <w:pPr>
        <w:pStyle w:val="Brdtekst"/>
        <w:spacing w:before="122" w:line="249" w:lineRule="auto"/>
        <w:ind w:left="110" w:right="108" w:firstLine="200"/>
        <w:jc w:val="both"/>
        <w:rPr>
          <w:lang w:val="da-DK"/>
        </w:rPr>
      </w:pPr>
      <w:bookmarkStart w:id="15" w:name="§_4"/>
      <w:bookmarkEnd w:id="15"/>
      <w:r w:rsidRPr="001E0B07">
        <w:rPr>
          <w:b/>
          <w:lang w:val="da-DK"/>
        </w:rPr>
        <w:t xml:space="preserve">§ 4. </w:t>
      </w:r>
      <w:r w:rsidRPr="001E0B07">
        <w:rPr>
          <w:lang w:val="da-DK"/>
        </w:rPr>
        <w:t xml:space="preserve">Transmissionsselskaber, systemoperatører, transmissionssystemejere, lagerselskaber, </w:t>
      </w:r>
      <w:proofErr w:type="spellStart"/>
      <w:r w:rsidRPr="001E0B07">
        <w:rPr>
          <w:lang w:val="da-DK"/>
        </w:rPr>
        <w:t>gasdistributi</w:t>
      </w:r>
      <w:proofErr w:type="spellEnd"/>
      <w:r w:rsidRPr="001E0B07">
        <w:rPr>
          <w:lang w:val="da-DK"/>
        </w:rPr>
        <w:t xml:space="preserve">- </w:t>
      </w:r>
      <w:proofErr w:type="spellStart"/>
      <w:r w:rsidRPr="001E0B07">
        <w:rPr>
          <w:lang w:val="da-DK"/>
        </w:rPr>
        <w:t>onsselskabe</w:t>
      </w:r>
      <w:ins w:id="16" w:author="Jakob Schmidth" w:date="2025-10-01T10:07:00Z">
        <w:r w:rsidR="00860A3D">
          <w:rPr>
            <w:lang w:val="da-DK"/>
          </w:rPr>
          <w:t>t</w:t>
        </w:r>
      </w:ins>
      <w:proofErr w:type="spellEnd"/>
      <w:del w:id="17" w:author="Jakob Schmidth" w:date="2025-10-01T10:07:00Z">
        <w:r w:rsidRPr="001E0B07" w:rsidDel="00860A3D">
          <w:rPr>
            <w:lang w:val="da-DK"/>
          </w:rPr>
          <w:delText>r</w:delText>
        </w:r>
      </w:del>
      <w:r w:rsidRPr="001E0B07">
        <w:rPr>
          <w:lang w:val="da-DK"/>
        </w:rPr>
        <w:t xml:space="preserve"> og gasleverandører skal betale det i stk. 2-5 fastsatte gebyr til dækning af Forsyningstilsy- nets omkostninger til drift og opgavevaretagelse efter lov om Forsyningstilsynet, jf. </w:t>
      </w:r>
      <w:r w:rsidRPr="00235EA5">
        <w:rPr>
          <w:lang w:val="da-DK"/>
        </w:rPr>
        <w:t>§ 1.</w:t>
      </w:r>
    </w:p>
    <w:p w14:paraId="10E3F857" w14:textId="7948D25E" w:rsidR="0077325F" w:rsidRPr="00235EA5" w:rsidRDefault="00280DD9">
      <w:pPr>
        <w:pStyle w:val="Brdtekst"/>
        <w:spacing w:before="3" w:line="264" w:lineRule="auto"/>
        <w:ind w:left="110" w:right="108" w:firstLine="200"/>
        <w:jc w:val="both"/>
        <w:rPr>
          <w:lang w:val="da-DK"/>
        </w:rPr>
      </w:pPr>
      <w:r w:rsidRPr="001E0B07">
        <w:rPr>
          <w:i/>
          <w:lang w:val="da-DK"/>
        </w:rPr>
        <w:t xml:space="preserve">Stk. 2. </w:t>
      </w:r>
      <w:r w:rsidRPr="001E0B07">
        <w:rPr>
          <w:lang w:val="da-DK"/>
        </w:rPr>
        <w:t>For transmissionsselskabers, systemoperatørers, transmissionssystemejeres betaling efter stk. 1 fastsættes følgende takster pr. million Nm</w:t>
      </w:r>
      <w:r w:rsidRPr="001E0B07">
        <w:rPr>
          <w:vertAlign w:val="superscript"/>
          <w:lang w:val="da-DK"/>
        </w:rPr>
        <w:t>3</w:t>
      </w:r>
      <w:r w:rsidRPr="001E0B07">
        <w:rPr>
          <w:lang w:val="da-DK"/>
        </w:rPr>
        <w:t xml:space="preserve"> gas med en nedre brændværdi på 39,6 MJ pr. </w:t>
      </w:r>
      <w:r w:rsidRPr="0078489B">
        <w:rPr>
          <w:lang w:val="da-DK"/>
        </w:rPr>
        <w:t>Nm</w:t>
      </w:r>
      <w:r w:rsidRPr="0078489B">
        <w:rPr>
          <w:vertAlign w:val="superscript"/>
          <w:lang w:val="da-DK"/>
        </w:rPr>
        <w:t>3</w:t>
      </w:r>
      <w:r w:rsidRPr="0078489B">
        <w:rPr>
          <w:lang w:val="da-DK"/>
        </w:rPr>
        <w:t>, der transporteres</w:t>
      </w:r>
      <w:r w:rsidRPr="0078489B">
        <w:rPr>
          <w:spacing w:val="-4"/>
          <w:lang w:val="da-DK"/>
        </w:rPr>
        <w:t xml:space="preserve"> </w:t>
      </w:r>
      <w:r w:rsidRPr="0078489B">
        <w:rPr>
          <w:lang w:val="da-DK"/>
        </w:rPr>
        <w:t>gennem</w:t>
      </w:r>
      <w:r w:rsidRPr="0078489B">
        <w:rPr>
          <w:spacing w:val="-4"/>
          <w:lang w:val="da-DK"/>
        </w:rPr>
        <w:t xml:space="preserve"> </w:t>
      </w:r>
      <w:r w:rsidRPr="0078489B">
        <w:rPr>
          <w:lang w:val="da-DK"/>
        </w:rPr>
        <w:t>gastransmissionsnettet</w:t>
      </w:r>
      <w:r w:rsidRPr="0078489B">
        <w:rPr>
          <w:spacing w:val="-4"/>
          <w:lang w:val="da-DK"/>
        </w:rPr>
        <w:t xml:space="preserve"> </w:t>
      </w:r>
      <w:r w:rsidRPr="0078489B">
        <w:rPr>
          <w:lang w:val="da-DK"/>
        </w:rPr>
        <w:t>til</w:t>
      </w:r>
      <w:r w:rsidRPr="0078489B">
        <w:rPr>
          <w:spacing w:val="-4"/>
          <w:lang w:val="da-DK"/>
        </w:rPr>
        <w:t xml:space="preserve"> </w:t>
      </w:r>
      <w:r w:rsidRPr="0078489B">
        <w:rPr>
          <w:lang w:val="da-DK"/>
        </w:rPr>
        <w:t>forbrug</w:t>
      </w:r>
      <w:r w:rsidRPr="0078489B">
        <w:rPr>
          <w:spacing w:val="-4"/>
          <w:lang w:val="da-DK"/>
        </w:rPr>
        <w:t xml:space="preserve"> </w:t>
      </w:r>
      <w:r w:rsidRPr="0078489B">
        <w:rPr>
          <w:lang w:val="da-DK"/>
        </w:rPr>
        <w:t>i</w:t>
      </w:r>
      <w:r w:rsidRPr="0078489B">
        <w:rPr>
          <w:spacing w:val="-4"/>
          <w:lang w:val="da-DK"/>
        </w:rPr>
        <w:t xml:space="preserve"> </w:t>
      </w:r>
      <w:r w:rsidRPr="0078489B">
        <w:rPr>
          <w:lang w:val="da-DK"/>
        </w:rPr>
        <w:t>Danmark:</w:t>
      </w:r>
      <w:r w:rsidRPr="0078489B">
        <w:rPr>
          <w:spacing w:val="-4"/>
          <w:lang w:val="da-DK"/>
        </w:rPr>
        <w:t xml:space="preserve"> </w:t>
      </w:r>
      <w:del w:id="18" w:author="Jakob Schmidth" w:date="2025-10-01T10:08:00Z">
        <w:r w:rsidR="0078489B" w:rsidRPr="00235EA5" w:rsidDel="00860A3D">
          <w:rPr>
            <w:lang w:val="da-DK"/>
          </w:rPr>
          <w:delText>146,64</w:delText>
        </w:r>
        <w:r w:rsidRPr="00235EA5" w:rsidDel="00860A3D">
          <w:rPr>
            <w:spacing w:val="-4"/>
            <w:lang w:val="da-DK"/>
          </w:rPr>
          <w:delText xml:space="preserve"> </w:delText>
        </w:r>
      </w:del>
      <w:ins w:id="19" w:author="Jakob Schmidth" w:date="2025-10-01T10:08:00Z">
        <w:r w:rsidR="00860A3D">
          <w:rPr>
            <w:spacing w:val="-4"/>
            <w:lang w:val="da-DK"/>
          </w:rPr>
          <w:t xml:space="preserve">0,00 </w:t>
        </w:r>
      </w:ins>
      <w:r w:rsidRPr="00235EA5">
        <w:rPr>
          <w:lang w:val="da-DK"/>
        </w:rPr>
        <w:t>kr.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pr.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million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Nm</w:t>
      </w:r>
      <w:r w:rsidRPr="00235EA5">
        <w:rPr>
          <w:vertAlign w:val="superscript"/>
          <w:lang w:val="da-DK"/>
        </w:rPr>
        <w:t>3</w:t>
      </w:r>
      <w:r w:rsidRPr="00235EA5">
        <w:rPr>
          <w:lang w:val="da-DK"/>
        </w:rPr>
        <w:t>,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jf.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dog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 xml:space="preserve">stk. </w:t>
      </w:r>
      <w:r w:rsidRPr="00235EA5">
        <w:rPr>
          <w:spacing w:val="-6"/>
          <w:lang w:val="da-DK"/>
        </w:rPr>
        <w:t>6.</w:t>
      </w:r>
    </w:p>
    <w:p w14:paraId="14BAE4AC" w14:textId="1FDEE2BE" w:rsidR="0077325F" w:rsidRPr="00235EA5" w:rsidRDefault="00280DD9">
      <w:pPr>
        <w:pStyle w:val="Brdtekst"/>
        <w:spacing w:before="5" w:line="271" w:lineRule="auto"/>
        <w:ind w:left="110" w:right="108" w:firstLine="200"/>
        <w:jc w:val="both"/>
        <w:rPr>
          <w:lang w:val="da-DK"/>
        </w:rPr>
      </w:pPr>
      <w:r w:rsidRPr="00235EA5">
        <w:rPr>
          <w:i/>
          <w:lang w:val="da-DK"/>
        </w:rPr>
        <w:t>Stk.</w:t>
      </w:r>
      <w:r w:rsidRPr="00235EA5">
        <w:rPr>
          <w:i/>
          <w:spacing w:val="35"/>
          <w:lang w:val="da-DK"/>
        </w:rPr>
        <w:t xml:space="preserve"> </w:t>
      </w:r>
      <w:r w:rsidRPr="00235EA5">
        <w:rPr>
          <w:i/>
          <w:lang w:val="da-DK"/>
        </w:rPr>
        <w:t>3.</w:t>
      </w:r>
      <w:r w:rsidRPr="00235EA5">
        <w:rPr>
          <w:i/>
          <w:spacing w:val="36"/>
          <w:lang w:val="da-DK"/>
        </w:rPr>
        <w:t xml:space="preserve"> </w:t>
      </w:r>
      <w:r w:rsidRPr="00235EA5">
        <w:rPr>
          <w:lang w:val="da-DK"/>
        </w:rPr>
        <w:t>For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lagerselskabers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betaling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efter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stk.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1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fastsættes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følgende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takster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pr.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million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Nm</w:t>
      </w:r>
      <w:r w:rsidRPr="00235EA5">
        <w:rPr>
          <w:vertAlign w:val="superscript"/>
          <w:lang w:val="da-DK"/>
        </w:rPr>
        <w:t>3</w:t>
      </w:r>
      <w:r w:rsidRPr="00235EA5">
        <w:rPr>
          <w:spacing w:val="36"/>
          <w:lang w:val="da-DK"/>
        </w:rPr>
        <w:t xml:space="preserve"> </w:t>
      </w:r>
      <w:r w:rsidRPr="00235EA5">
        <w:rPr>
          <w:lang w:val="da-DK"/>
        </w:rPr>
        <w:t>gas</w:t>
      </w:r>
      <w:r w:rsidRPr="00235EA5">
        <w:rPr>
          <w:spacing w:val="35"/>
          <w:lang w:val="da-DK"/>
        </w:rPr>
        <w:t xml:space="preserve"> </w:t>
      </w:r>
      <w:r w:rsidRPr="00235EA5">
        <w:rPr>
          <w:lang w:val="da-DK"/>
        </w:rPr>
        <w:t>med en nedre brændværdi på 39,6 MJ pr. Nm</w:t>
      </w:r>
      <w:r w:rsidRPr="00235EA5">
        <w:rPr>
          <w:vertAlign w:val="superscript"/>
          <w:lang w:val="da-DK"/>
        </w:rPr>
        <w:t>3</w:t>
      </w:r>
      <w:r w:rsidRPr="00235EA5">
        <w:rPr>
          <w:lang w:val="da-DK"/>
        </w:rPr>
        <w:t xml:space="preserve">, der transporteres gennem gastransmissionsnettet til forbrug i Danmark: </w:t>
      </w:r>
      <w:del w:id="20" w:author="Jakob Schmidth" w:date="2025-10-01T10:09:00Z">
        <w:r w:rsidR="0078489B" w:rsidRPr="00235EA5" w:rsidDel="00860A3D">
          <w:rPr>
            <w:lang w:val="da-DK"/>
          </w:rPr>
          <w:delText>146,64</w:delText>
        </w:r>
        <w:r w:rsidRPr="00235EA5" w:rsidDel="00860A3D">
          <w:rPr>
            <w:lang w:val="da-DK"/>
          </w:rPr>
          <w:delText xml:space="preserve"> </w:delText>
        </w:r>
      </w:del>
      <w:ins w:id="21" w:author="Jakob Schmidth" w:date="2025-10-01T10:09:00Z">
        <w:r w:rsidR="00860A3D">
          <w:rPr>
            <w:lang w:val="da-DK"/>
          </w:rPr>
          <w:t xml:space="preserve">0,00 </w:t>
        </w:r>
      </w:ins>
      <w:r w:rsidRPr="00235EA5">
        <w:rPr>
          <w:lang w:val="da-DK"/>
        </w:rPr>
        <w:t>kr. pr. million Nm</w:t>
      </w:r>
      <w:r w:rsidRPr="00235EA5">
        <w:rPr>
          <w:vertAlign w:val="superscript"/>
          <w:lang w:val="da-DK"/>
        </w:rPr>
        <w:t>3</w:t>
      </w:r>
      <w:r w:rsidRPr="00235EA5">
        <w:rPr>
          <w:lang w:val="da-DK"/>
        </w:rPr>
        <w:t>, jf. dog stk. 6.</w:t>
      </w:r>
    </w:p>
    <w:p w14:paraId="60E35467" w14:textId="21C4B3D5" w:rsidR="0077325F" w:rsidRPr="0078489B" w:rsidRDefault="00280DD9">
      <w:pPr>
        <w:pStyle w:val="Brdtekst"/>
        <w:spacing w:line="271" w:lineRule="auto"/>
        <w:ind w:left="110" w:right="108" w:firstLine="200"/>
        <w:jc w:val="both"/>
        <w:rPr>
          <w:lang w:val="da-DK"/>
        </w:rPr>
      </w:pPr>
      <w:r w:rsidRPr="00235EA5">
        <w:rPr>
          <w:i/>
          <w:lang w:val="da-DK"/>
        </w:rPr>
        <w:t>Stk.</w:t>
      </w:r>
      <w:r w:rsidRPr="00235EA5">
        <w:rPr>
          <w:i/>
          <w:spacing w:val="-3"/>
          <w:lang w:val="da-DK"/>
        </w:rPr>
        <w:t xml:space="preserve"> </w:t>
      </w:r>
      <w:r w:rsidRPr="00235EA5">
        <w:rPr>
          <w:i/>
          <w:lang w:val="da-DK"/>
        </w:rPr>
        <w:t>4.</w:t>
      </w:r>
      <w:r w:rsidRPr="00235EA5">
        <w:rPr>
          <w:i/>
          <w:spacing w:val="-3"/>
          <w:lang w:val="da-DK"/>
        </w:rPr>
        <w:t xml:space="preserve"> </w:t>
      </w:r>
      <w:r w:rsidRPr="00235EA5">
        <w:rPr>
          <w:lang w:val="da-DK"/>
        </w:rPr>
        <w:t>For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gasdistributionsselskabe</w:t>
      </w:r>
      <w:ins w:id="22" w:author="Jakob Schmidth" w:date="2025-10-01T10:09:00Z">
        <w:r w:rsidR="00860A3D">
          <w:rPr>
            <w:lang w:val="da-DK"/>
          </w:rPr>
          <w:t>t</w:t>
        </w:r>
      </w:ins>
      <w:del w:id="23" w:author="Jakob Schmidth" w:date="2025-10-01T10:09:00Z">
        <w:r w:rsidRPr="00235EA5" w:rsidDel="00860A3D">
          <w:rPr>
            <w:lang w:val="da-DK"/>
          </w:rPr>
          <w:delText>r</w:delText>
        </w:r>
      </w:del>
      <w:r w:rsidRPr="00235EA5">
        <w:rPr>
          <w:lang w:val="da-DK"/>
        </w:rPr>
        <w:t>s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betaling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efter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stk.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1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fastsættes</w:t>
      </w:r>
      <w:r w:rsidRPr="00235EA5">
        <w:rPr>
          <w:spacing w:val="-4"/>
          <w:lang w:val="da-DK"/>
        </w:rPr>
        <w:t xml:space="preserve"> </w:t>
      </w:r>
      <w:r w:rsidRPr="00235EA5">
        <w:rPr>
          <w:lang w:val="da-DK"/>
        </w:rPr>
        <w:t>følgende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takster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pr.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million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Nm</w:t>
      </w:r>
      <w:r w:rsidRPr="00235EA5">
        <w:rPr>
          <w:vertAlign w:val="superscript"/>
          <w:lang w:val="da-DK"/>
        </w:rPr>
        <w:t>3</w:t>
      </w:r>
      <w:r w:rsidRPr="00235EA5">
        <w:rPr>
          <w:spacing w:val="-3"/>
          <w:lang w:val="da-DK"/>
        </w:rPr>
        <w:t xml:space="preserve"> </w:t>
      </w:r>
      <w:r w:rsidRPr="00235EA5">
        <w:rPr>
          <w:lang w:val="da-DK"/>
        </w:rPr>
        <w:t>gas med en nedre brændværdi på 39,6 MJ pr. Nm</w:t>
      </w:r>
      <w:r w:rsidRPr="00235EA5">
        <w:rPr>
          <w:vertAlign w:val="superscript"/>
          <w:lang w:val="da-DK"/>
        </w:rPr>
        <w:t>3</w:t>
      </w:r>
      <w:r w:rsidRPr="00235EA5">
        <w:rPr>
          <w:lang w:val="da-DK"/>
        </w:rPr>
        <w:t xml:space="preserve">, der transporteres gennem gasdistributionsselskabets net til forbrug i Danmark: </w:t>
      </w:r>
      <w:del w:id="24" w:author="Jakob Schmidth" w:date="2025-10-01T10:09:00Z">
        <w:r w:rsidR="0078489B" w:rsidRPr="00235EA5" w:rsidDel="00860A3D">
          <w:rPr>
            <w:lang w:val="da-DK"/>
          </w:rPr>
          <w:delText>146,64</w:delText>
        </w:r>
        <w:r w:rsidRPr="00235EA5" w:rsidDel="00860A3D">
          <w:rPr>
            <w:lang w:val="da-DK"/>
          </w:rPr>
          <w:delText xml:space="preserve"> </w:delText>
        </w:r>
      </w:del>
      <w:ins w:id="25" w:author="Jakob Schmidth" w:date="2025-10-01T10:09:00Z">
        <w:r w:rsidR="00860A3D">
          <w:rPr>
            <w:lang w:val="da-DK"/>
          </w:rPr>
          <w:t xml:space="preserve">0,00 </w:t>
        </w:r>
      </w:ins>
      <w:r w:rsidRPr="00235EA5">
        <w:rPr>
          <w:lang w:val="da-DK"/>
        </w:rPr>
        <w:t>kr. pr. million Nm</w:t>
      </w:r>
      <w:r w:rsidRPr="00235EA5">
        <w:rPr>
          <w:vertAlign w:val="superscript"/>
          <w:lang w:val="da-DK"/>
        </w:rPr>
        <w:t>3</w:t>
      </w:r>
      <w:r w:rsidRPr="00235EA5">
        <w:rPr>
          <w:lang w:val="da-DK"/>
        </w:rPr>
        <w:t>, jf. dog stk. 6.</w:t>
      </w:r>
    </w:p>
    <w:p w14:paraId="0C29DCEC" w14:textId="77777777" w:rsidR="0077325F" w:rsidRPr="0078489B" w:rsidRDefault="0077325F">
      <w:pPr>
        <w:spacing w:line="271" w:lineRule="auto"/>
        <w:jc w:val="both"/>
        <w:rPr>
          <w:lang w:val="da-DK"/>
        </w:rPr>
        <w:sectPr w:rsidR="0077325F" w:rsidRPr="007848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60" w:right="740" w:bottom="840" w:left="740" w:header="0" w:footer="652" w:gutter="0"/>
          <w:pgNumType w:start="1"/>
          <w:cols w:space="708"/>
        </w:sectPr>
      </w:pPr>
    </w:p>
    <w:p w14:paraId="3D0CF39F" w14:textId="4B85312B" w:rsidR="0077325F" w:rsidRPr="0078489B" w:rsidRDefault="00280DD9">
      <w:pPr>
        <w:pStyle w:val="Brdtekst"/>
        <w:spacing w:before="90" w:line="271" w:lineRule="auto"/>
        <w:ind w:left="110" w:right="107" w:firstLine="200"/>
        <w:jc w:val="both"/>
        <w:rPr>
          <w:lang w:val="da-DK"/>
        </w:rPr>
      </w:pPr>
      <w:r w:rsidRPr="001E0B07">
        <w:rPr>
          <w:i/>
          <w:lang w:val="da-DK"/>
        </w:rPr>
        <w:lastRenderedPageBreak/>
        <w:t xml:space="preserve">Stk. 5. </w:t>
      </w:r>
      <w:r w:rsidRPr="001E0B07">
        <w:rPr>
          <w:lang w:val="da-DK"/>
        </w:rPr>
        <w:t>For gasleverandørers betaling efter stk. 1 fastsættes følgende takster pr. million Nm</w:t>
      </w:r>
      <w:r w:rsidRPr="001E0B07">
        <w:rPr>
          <w:vertAlign w:val="superscript"/>
          <w:lang w:val="da-DK"/>
        </w:rPr>
        <w:t>3</w:t>
      </w:r>
      <w:r w:rsidRPr="001E0B07">
        <w:rPr>
          <w:spacing w:val="-15"/>
          <w:lang w:val="da-DK"/>
        </w:rPr>
        <w:t xml:space="preserve"> </w:t>
      </w:r>
      <w:r w:rsidRPr="001E0B07">
        <w:rPr>
          <w:lang w:val="da-DK"/>
        </w:rPr>
        <w:t xml:space="preserve">gas med en nedre brændværdi på 39,6 MJ pr. </w:t>
      </w:r>
      <w:r w:rsidRPr="0078489B">
        <w:rPr>
          <w:lang w:val="da-DK"/>
        </w:rPr>
        <w:t>Nm</w:t>
      </w:r>
      <w:r w:rsidRPr="0078489B">
        <w:rPr>
          <w:vertAlign w:val="superscript"/>
          <w:lang w:val="da-DK"/>
        </w:rPr>
        <w:t>3</w:t>
      </w:r>
      <w:r w:rsidRPr="0078489B">
        <w:rPr>
          <w:lang w:val="da-DK"/>
        </w:rPr>
        <w:t>, der sælges til forbrug i Danmark og som ikke er forsyningspligt- produkt</w:t>
      </w:r>
      <w:r w:rsidRPr="00235EA5">
        <w:rPr>
          <w:lang w:val="da-DK"/>
        </w:rPr>
        <w:t xml:space="preserve">: </w:t>
      </w:r>
      <w:del w:id="29" w:author="Jakob Schmidth" w:date="2025-10-01T10:10:00Z">
        <w:r w:rsidR="0078489B" w:rsidRPr="00235EA5" w:rsidDel="00860A3D">
          <w:rPr>
            <w:lang w:val="da-DK"/>
          </w:rPr>
          <w:delText>146,64</w:delText>
        </w:r>
        <w:r w:rsidRPr="00235EA5" w:rsidDel="00860A3D">
          <w:rPr>
            <w:lang w:val="da-DK"/>
          </w:rPr>
          <w:delText xml:space="preserve"> </w:delText>
        </w:r>
      </w:del>
      <w:ins w:id="30" w:author="Jakob Schmidth" w:date="2025-10-01T10:10:00Z">
        <w:r w:rsidR="00860A3D">
          <w:rPr>
            <w:lang w:val="da-DK"/>
          </w:rPr>
          <w:t xml:space="preserve">0,00 </w:t>
        </w:r>
      </w:ins>
      <w:r w:rsidRPr="00235EA5">
        <w:rPr>
          <w:lang w:val="da-DK"/>
        </w:rPr>
        <w:t>kr. pr. million</w:t>
      </w:r>
      <w:r w:rsidRPr="0078489B">
        <w:rPr>
          <w:lang w:val="da-DK"/>
        </w:rPr>
        <w:t xml:space="preserve"> Nm</w:t>
      </w:r>
      <w:r w:rsidRPr="0078489B">
        <w:rPr>
          <w:vertAlign w:val="superscript"/>
          <w:lang w:val="da-DK"/>
        </w:rPr>
        <w:t>3</w:t>
      </w:r>
      <w:r w:rsidRPr="0078489B">
        <w:rPr>
          <w:lang w:val="da-DK"/>
        </w:rPr>
        <w:t>, jf. dog stk. 6.</w:t>
      </w:r>
    </w:p>
    <w:p w14:paraId="34EAE2D8" w14:textId="77777777" w:rsidR="0077325F" w:rsidRPr="001E2050" w:rsidRDefault="00280DD9">
      <w:pPr>
        <w:pStyle w:val="Brdtekst"/>
        <w:spacing w:line="249" w:lineRule="auto"/>
        <w:ind w:left="110" w:right="108" w:firstLine="200"/>
        <w:jc w:val="both"/>
        <w:rPr>
          <w:lang w:val="da-DK"/>
        </w:rPr>
      </w:pPr>
      <w:r w:rsidRPr="001E0B07">
        <w:rPr>
          <w:i/>
          <w:lang w:val="da-DK"/>
        </w:rPr>
        <w:t xml:space="preserve">Stk. 6. </w:t>
      </w:r>
      <w:r w:rsidRPr="001E0B07">
        <w:rPr>
          <w:lang w:val="da-DK"/>
        </w:rPr>
        <w:t xml:space="preserve">Hvis den nedre brændværdi for gassen er forskellig fra 39,6 MJ pr. </w:t>
      </w:r>
      <w:r w:rsidRPr="001E2050">
        <w:rPr>
          <w:lang w:val="da-DK"/>
        </w:rPr>
        <w:t>Nm</w:t>
      </w:r>
      <w:r w:rsidRPr="001E2050">
        <w:rPr>
          <w:vertAlign w:val="superscript"/>
          <w:lang w:val="da-DK"/>
        </w:rPr>
        <w:t>3</w:t>
      </w:r>
      <w:r w:rsidRPr="001E2050">
        <w:rPr>
          <w:lang w:val="da-DK"/>
        </w:rPr>
        <w:t>, ændres betalingen i henhold til stk. 2-5 forholdsmæssigt derefter.</w:t>
      </w:r>
    </w:p>
    <w:p w14:paraId="320D4845" w14:textId="77777777" w:rsidR="0077325F" w:rsidRPr="001E0B07" w:rsidRDefault="00280DD9">
      <w:pPr>
        <w:pStyle w:val="Brdtekst"/>
        <w:spacing w:before="118" w:line="249" w:lineRule="auto"/>
        <w:ind w:left="110" w:right="109" w:firstLine="200"/>
        <w:jc w:val="both"/>
        <w:rPr>
          <w:lang w:val="da-DK"/>
        </w:rPr>
      </w:pPr>
      <w:bookmarkStart w:id="31" w:name="§_5"/>
      <w:bookmarkEnd w:id="31"/>
      <w:r w:rsidRPr="001E0B07">
        <w:rPr>
          <w:b/>
          <w:lang w:val="da-DK"/>
        </w:rPr>
        <w:t>§</w:t>
      </w:r>
      <w:r w:rsidRPr="001E0B07">
        <w:rPr>
          <w:b/>
          <w:spacing w:val="-2"/>
          <w:lang w:val="da-DK"/>
        </w:rPr>
        <w:t xml:space="preserve"> </w:t>
      </w:r>
      <w:r w:rsidRPr="001E0B07">
        <w:rPr>
          <w:b/>
          <w:lang w:val="da-DK"/>
        </w:rPr>
        <w:t xml:space="preserve">5. </w:t>
      </w:r>
      <w:r w:rsidRPr="001E0B07">
        <w:rPr>
          <w:lang w:val="da-DK"/>
        </w:rPr>
        <w:t xml:space="preserve">Gebyrer efter § 4 beregnes på baggrund af opgørelser over målinger af gasmængder i det </w:t>
      </w:r>
      <w:proofErr w:type="spellStart"/>
      <w:r w:rsidRPr="001E0B07">
        <w:rPr>
          <w:lang w:val="da-DK"/>
        </w:rPr>
        <w:t>foregåen</w:t>
      </w:r>
      <w:proofErr w:type="spellEnd"/>
      <w:r w:rsidRPr="001E0B07">
        <w:rPr>
          <w:lang w:val="da-DK"/>
        </w:rPr>
        <w:t>- de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kalenderår.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Energinet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skal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på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Forsyningstilsynets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anmodning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indsende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det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nødvendige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datagrundlag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til beregning af gebyrerne.</w:t>
      </w:r>
    </w:p>
    <w:p w14:paraId="429A43B3" w14:textId="77777777" w:rsidR="0077325F" w:rsidRPr="001E0B07" w:rsidRDefault="00280DD9">
      <w:pPr>
        <w:spacing w:before="163"/>
        <w:ind w:left="2529"/>
        <w:rPr>
          <w:i/>
          <w:sz w:val="24"/>
          <w:lang w:val="da-DK"/>
        </w:rPr>
      </w:pPr>
      <w:bookmarkStart w:id="32" w:name="Varmeforsyningsvirksomhedernes_betalings"/>
      <w:bookmarkEnd w:id="32"/>
      <w:r w:rsidRPr="001E0B07">
        <w:rPr>
          <w:i/>
          <w:spacing w:val="-2"/>
          <w:sz w:val="24"/>
          <w:lang w:val="da-DK"/>
        </w:rPr>
        <w:t>Varmeforsyningsvirksomhedernes</w:t>
      </w:r>
      <w:r w:rsidRPr="001E0B07">
        <w:rPr>
          <w:i/>
          <w:spacing w:val="2"/>
          <w:sz w:val="24"/>
          <w:lang w:val="da-DK"/>
        </w:rPr>
        <w:t xml:space="preserve"> </w:t>
      </w:r>
      <w:r w:rsidRPr="001E0B07">
        <w:rPr>
          <w:i/>
          <w:spacing w:val="-2"/>
          <w:sz w:val="24"/>
          <w:lang w:val="da-DK"/>
        </w:rPr>
        <w:t>betalingsforpligtelser</w:t>
      </w:r>
    </w:p>
    <w:p w14:paraId="3324128E" w14:textId="77777777" w:rsidR="0077325F" w:rsidRPr="001E0B07" w:rsidRDefault="00280DD9">
      <w:pPr>
        <w:pStyle w:val="Brdtekst"/>
        <w:spacing w:before="132"/>
        <w:ind w:left="310"/>
        <w:rPr>
          <w:lang w:val="da-DK"/>
        </w:rPr>
      </w:pPr>
      <w:bookmarkStart w:id="33" w:name="§_6"/>
      <w:bookmarkEnd w:id="33"/>
      <w:r w:rsidRPr="001E0B07">
        <w:rPr>
          <w:b/>
          <w:lang w:val="da-DK"/>
        </w:rPr>
        <w:t>§</w:t>
      </w:r>
      <w:r w:rsidRPr="001E0B07">
        <w:rPr>
          <w:b/>
          <w:spacing w:val="-6"/>
          <w:lang w:val="da-DK"/>
        </w:rPr>
        <w:t xml:space="preserve"> </w:t>
      </w:r>
      <w:r w:rsidRPr="001E0B07">
        <w:rPr>
          <w:b/>
          <w:lang w:val="da-DK"/>
        </w:rPr>
        <w:t>6.</w:t>
      </w:r>
      <w:r w:rsidRPr="001E0B07">
        <w:rPr>
          <w:b/>
          <w:spacing w:val="-3"/>
          <w:lang w:val="da-DK"/>
        </w:rPr>
        <w:t xml:space="preserve"> </w:t>
      </w:r>
      <w:r w:rsidRPr="001E0B07">
        <w:rPr>
          <w:lang w:val="da-DK"/>
        </w:rPr>
        <w:t>Forsyningstilsynets</w:t>
      </w:r>
      <w:r w:rsidRPr="001E0B07">
        <w:rPr>
          <w:spacing w:val="-4"/>
          <w:lang w:val="da-DK"/>
        </w:rPr>
        <w:t xml:space="preserve"> </w:t>
      </w:r>
      <w:r w:rsidRPr="001E0B07">
        <w:rPr>
          <w:lang w:val="da-DK"/>
        </w:rPr>
        <w:t>omkostninger</w:t>
      </w:r>
      <w:r w:rsidRPr="001E0B07">
        <w:rPr>
          <w:spacing w:val="-3"/>
          <w:lang w:val="da-DK"/>
        </w:rPr>
        <w:t xml:space="preserve"> </w:t>
      </w:r>
      <w:r w:rsidRPr="001E0B07">
        <w:rPr>
          <w:lang w:val="da-DK"/>
        </w:rPr>
        <w:t>efter</w:t>
      </w:r>
      <w:r w:rsidRPr="001E0B07">
        <w:rPr>
          <w:spacing w:val="-3"/>
          <w:lang w:val="da-DK"/>
        </w:rPr>
        <w:t xml:space="preserve"> </w:t>
      </w:r>
      <w:r w:rsidRPr="001E0B07">
        <w:rPr>
          <w:lang w:val="da-DK"/>
        </w:rPr>
        <w:t>bekendtgørelsens</w:t>
      </w:r>
      <w:r w:rsidRPr="001E0B07">
        <w:rPr>
          <w:spacing w:val="-4"/>
          <w:lang w:val="da-DK"/>
        </w:rPr>
        <w:t xml:space="preserve"> </w:t>
      </w:r>
      <w:r w:rsidRPr="001E0B07">
        <w:rPr>
          <w:lang w:val="da-DK"/>
        </w:rPr>
        <w:t>§</w:t>
      </w:r>
      <w:r w:rsidRPr="001E0B07">
        <w:rPr>
          <w:spacing w:val="-4"/>
          <w:lang w:val="da-DK"/>
        </w:rPr>
        <w:t xml:space="preserve"> </w:t>
      </w:r>
      <w:r w:rsidRPr="001E0B07">
        <w:rPr>
          <w:lang w:val="da-DK"/>
        </w:rPr>
        <w:t>1</w:t>
      </w:r>
      <w:r w:rsidRPr="001E0B07">
        <w:rPr>
          <w:spacing w:val="-3"/>
          <w:lang w:val="da-DK"/>
        </w:rPr>
        <w:t xml:space="preserve"> </w:t>
      </w:r>
      <w:r w:rsidRPr="001E0B07">
        <w:rPr>
          <w:lang w:val="da-DK"/>
        </w:rPr>
        <w:t>skal</w:t>
      </w:r>
      <w:r w:rsidRPr="001E0B07">
        <w:rPr>
          <w:spacing w:val="-3"/>
          <w:lang w:val="da-DK"/>
        </w:rPr>
        <w:t xml:space="preserve"> </w:t>
      </w:r>
      <w:r w:rsidRPr="001E0B07">
        <w:rPr>
          <w:lang w:val="da-DK"/>
        </w:rPr>
        <w:t>dækkes</w:t>
      </w:r>
      <w:r w:rsidRPr="001E0B07">
        <w:rPr>
          <w:spacing w:val="-4"/>
          <w:lang w:val="da-DK"/>
        </w:rPr>
        <w:t xml:space="preserve"> </w:t>
      </w:r>
      <w:r w:rsidRPr="001E0B07">
        <w:rPr>
          <w:lang w:val="da-DK"/>
        </w:rPr>
        <w:t>af</w:t>
      </w:r>
      <w:r w:rsidRPr="001E0B07">
        <w:rPr>
          <w:spacing w:val="-3"/>
          <w:lang w:val="da-DK"/>
        </w:rPr>
        <w:t xml:space="preserve"> </w:t>
      </w:r>
      <w:r w:rsidRPr="001E0B07">
        <w:rPr>
          <w:lang w:val="da-DK"/>
        </w:rPr>
        <w:t>de</w:t>
      </w:r>
      <w:r w:rsidRPr="001E0B07">
        <w:rPr>
          <w:spacing w:val="-3"/>
          <w:lang w:val="da-DK"/>
        </w:rPr>
        <w:t xml:space="preserve"> </w:t>
      </w:r>
      <w:r w:rsidRPr="001E0B07">
        <w:rPr>
          <w:spacing w:val="-2"/>
          <w:lang w:val="da-DK"/>
        </w:rPr>
        <w:t>selskaber,</w:t>
      </w:r>
    </w:p>
    <w:p w14:paraId="09E893FA" w14:textId="77777777" w:rsidR="0077325F" w:rsidRPr="001E0B07" w:rsidRDefault="00280DD9">
      <w:pPr>
        <w:pStyle w:val="Listeafsnit"/>
        <w:numPr>
          <w:ilvl w:val="0"/>
          <w:numId w:val="1"/>
        </w:numPr>
        <w:tabs>
          <w:tab w:val="left" w:pos="510"/>
        </w:tabs>
        <w:ind w:hanging="400"/>
        <w:rPr>
          <w:sz w:val="24"/>
          <w:lang w:val="da-DK"/>
        </w:rPr>
      </w:pPr>
      <w:r w:rsidRPr="001E0B07">
        <w:rPr>
          <w:sz w:val="24"/>
          <w:lang w:val="da-DK"/>
        </w:rPr>
        <w:t xml:space="preserve">der ejer anlæg til produktion af </w:t>
      </w:r>
      <w:r w:rsidRPr="001E0B07">
        <w:rPr>
          <w:spacing w:val="-2"/>
          <w:sz w:val="24"/>
          <w:lang w:val="da-DK"/>
        </w:rPr>
        <w:t>varme,</w:t>
      </w:r>
    </w:p>
    <w:p w14:paraId="3A818EC0" w14:textId="77777777" w:rsidR="0077325F" w:rsidRPr="001E0B07" w:rsidRDefault="00280DD9">
      <w:pPr>
        <w:pStyle w:val="Listeafsnit"/>
        <w:numPr>
          <w:ilvl w:val="0"/>
          <w:numId w:val="1"/>
        </w:numPr>
        <w:tabs>
          <w:tab w:val="left" w:pos="510"/>
        </w:tabs>
        <w:ind w:hanging="400"/>
        <w:rPr>
          <w:sz w:val="24"/>
          <w:lang w:val="da-DK"/>
        </w:rPr>
      </w:pPr>
      <w:r w:rsidRPr="001E0B07">
        <w:rPr>
          <w:sz w:val="24"/>
          <w:lang w:val="da-DK"/>
        </w:rPr>
        <w:t>hvis</w:t>
      </w:r>
      <w:r w:rsidRPr="001E0B07">
        <w:rPr>
          <w:spacing w:val="-3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hovedbeskæftigelse</w:t>
      </w:r>
      <w:r w:rsidRPr="001E0B07">
        <w:rPr>
          <w:spacing w:val="-2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er</w:t>
      </w:r>
      <w:r w:rsidRPr="001E0B07">
        <w:rPr>
          <w:spacing w:val="-1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energiproduktion</w:t>
      </w:r>
      <w:r w:rsidRPr="001E0B07">
        <w:rPr>
          <w:spacing w:val="-2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eller</w:t>
      </w:r>
      <w:r w:rsidRPr="001E0B07">
        <w:rPr>
          <w:spacing w:val="-1"/>
          <w:sz w:val="24"/>
          <w:lang w:val="da-DK"/>
        </w:rPr>
        <w:t xml:space="preserve"> </w:t>
      </w:r>
      <w:r w:rsidRPr="001E0B07">
        <w:rPr>
          <w:spacing w:val="-2"/>
          <w:sz w:val="24"/>
          <w:lang w:val="da-DK"/>
        </w:rPr>
        <w:t>affaldsforbrænding,</w:t>
      </w:r>
    </w:p>
    <w:p w14:paraId="174E26AE" w14:textId="77777777" w:rsidR="0077325F" w:rsidRPr="001E0B07" w:rsidRDefault="00280DD9">
      <w:pPr>
        <w:pStyle w:val="Listeafsnit"/>
        <w:numPr>
          <w:ilvl w:val="0"/>
          <w:numId w:val="1"/>
        </w:numPr>
        <w:tabs>
          <w:tab w:val="left" w:pos="510"/>
        </w:tabs>
        <w:spacing w:line="249" w:lineRule="auto"/>
        <w:ind w:right="107"/>
        <w:rPr>
          <w:sz w:val="24"/>
          <w:lang w:val="da-DK"/>
        </w:rPr>
      </w:pPr>
      <w:r w:rsidRPr="001E0B07">
        <w:rPr>
          <w:sz w:val="24"/>
          <w:lang w:val="da-DK"/>
        </w:rPr>
        <w:t>hvis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samlede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levering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af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varme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ab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værk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i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det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foregående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kalenderår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mindst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har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udgjort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100</w:t>
      </w:r>
      <w:r w:rsidRPr="001E0B07">
        <w:rPr>
          <w:spacing w:val="40"/>
          <w:sz w:val="24"/>
          <w:lang w:val="da-DK"/>
        </w:rPr>
        <w:t xml:space="preserve"> </w:t>
      </w:r>
      <w:r w:rsidRPr="001E0B07">
        <w:rPr>
          <w:sz w:val="24"/>
          <w:lang w:val="da-DK"/>
        </w:rPr>
        <w:t>TJ, korrigeret for graddage, og</w:t>
      </w:r>
    </w:p>
    <w:p w14:paraId="2C2EAD44" w14:textId="77777777" w:rsidR="0077325F" w:rsidRPr="001E0B07" w:rsidRDefault="00280DD9">
      <w:pPr>
        <w:pStyle w:val="Listeafsnit"/>
        <w:numPr>
          <w:ilvl w:val="0"/>
          <w:numId w:val="1"/>
        </w:numPr>
        <w:tabs>
          <w:tab w:val="left" w:pos="510"/>
        </w:tabs>
        <w:spacing w:before="2"/>
        <w:ind w:hanging="400"/>
        <w:rPr>
          <w:sz w:val="24"/>
          <w:lang w:val="da-DK"/>
        </w:rPr>
      </w:pPr>
      <w:r w:rsidRPr="001E0B07">
        <w:rPr>
          <w:sz w:val="24"/>
          <w:lang w:val="da-DK"/>
        </w:rPr>
        <w:t xml:space="preserve">som Forsyningstilsynet fører tilsyn </w:t>
      </w:r>
      <w:r w:rsidRPr="001E0B07">
        <w:rPr>
          <w:spacing w:val="-4"/>
          <w:sz w:val="24"/>
          <w:lang w:val="da-DK"/>
        </w:rPr>
        <w:t>med.</w:t>
      </w:r>
    </w:p>
    <w:p w14:paraId="15B9CB32" w14:textId="328D50C6" w:rsidR="0077325F" w:rsidRPr="001E2050" w:rsidRDefault="00280DD9">
      <w:pPr>
        <w:pStyle w:val="Brdtekst"/>
        <w:spacing w:before="12" w:line="249" w:lineRule="auto"/>
        <w:ind w:left="110" w:firstLine="199"/>
        <w:rPr>
          <w:lang w:val="da-DK"/>
        </w:rPr>
      </w:pPr>
      <w:r w:rsidRPr="001E0B07">
        <w:rPr>
          <w:i/>
          <w:lang w:val="da-DK"/>
        </w:rPr>
        <w:t>Stk.</w:t>
      </w:r>
      <w:r w:rsidRPr="001E0B07">
        <w:rPr>
          <w:i/>
          <w:spacing w:val="40"/>
          <w:lang w:val="da-DK"/>
        </w:rPr>
        <w:t xml:space="preserve"> </w:t>
      </w:r>
      <w:r w:rsidRPr="001E0B07">
        <w:rPr>
          <w:i/>
          <w:lang w:val="da-DK"/>
        </w:rPr>
        <w:t>2.</w:t>
      </w:r>
      <w:r w:rsidRPr="001E0B07">
        <w:rPr>
          <w:i/>
          <w:spacing w:val="40"/>
          <w:lang w:val="da-DK"/>
        </w:rPr>
        <w:t xml:space="preserve"> </w:t>
      </w:r>
      <w:r w:rsidRPr="001E0B07">
        <w:rPr>
          <w:lang w:val="da-DK"/>
        </w:rPr>
        <w:t>Betalingen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betales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af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de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selskaber,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der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er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omfattet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af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stk.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1,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pr.</w:t>
      </w:r>
      <w:r w:rsidRPr="001E0B07">
        <w:rPr>
          <w:spacing w:val="40"/>
          <w:lang w:val="da-DK"/>
        </w:rPr>
        <w:t xml:space="preserve"> </w:t>
      </w:r>
      <w:proofErr w:type="gramStart"/>
      <w:r w:rsidRPr="0078489B">
        <w:rPr>
          <w:lang w:val="da-DK"/>
        </w:rPr>
        <w:t>TJ</w:t>
      </w:r>
      <w:r w:rsidRPr="0078489B">
        <w:rPr>
          <w:spacing w:val="40"/>
          <w:lang w:val="da-DK"/>
        </w:rPr>
        <w:t xml:space="preserve"> </w:t>
      </w:r>
      <w:r w:rsidRPr="0078489B">
        <w:rPr>
          <w:lang w:val="da-DK"/>
        </w:rPr>
        <w:t>varme</w:t>
      </w:r>
      <w:proofErr w:type="gramEnd"/>
      <w:r w:rsidRPr="0078489B">
        <w:rPr>
          <w:spacing w:val="40"/>
          <w:lang w:val="da-DK"/>
        </w:rPr>
        <w:t xml:space="preserve"> </w:t>
      </w:r>
      <w:r w:rsidRPr="0078489B">
        <w:rPr>
          <w:lang w:val="da-DK"/>
        </w:rPr>
        <w:t>leveret</w:t>
      </w:r>
      <w:r w:rsidRPr="0078489B">
        <w:rPr>
          <w:spacing w:val="40"/>
          <w:lang w:val="da-DK"/>
        </w:rPr>
        <w:t xml:space="preserve"> </w:t>
      </w:r>
      <w:r w:rsidRPr="0078489B">
        <w:rPr>
          <w:lang w:val="da-DK"/>
        </w:rPr>
        <w:t>ab</w:t>
      </w:r>
      <w:r w:rsidRPr="0078489B">
        <w:rPr>
          <w:spacing w:val="40"/>
          <w:lang w:val="da-DK"/>
        </w:rPr>
        <w:t xml:space="preserve"> </w:t>
      </w:r>
      <w:r w:rsidRPr="0078489B">
        <w:rPr>
          <w:lang w:val="da-DK"/>
        </w:rPr>
        <w:t xml:space="preserve">værk, korrigeret for graddage. Der anvendes følgende takst: </w:t>
      </w:r>
      <w:del w:id="34" w:author="Jakob Schmidth" w:date="2025-10-01T10:10:00Z">
        <w:r w:rsidR="00235EA5" w:rsidRPr="00235EA5" w:rsidDel="005E7DDD">
          <w:rPr>
            <w:lang w:val="da-DK"/>
          </w:rPr>
          <w:delText>12,64</w:delText>
        </w:r>
        <w:r w:rsidRPr="00235EA5" w:rsidDel="005E7DDD">
          <w:rPr>
            <w:lang w:val="da-DK"/>
          </w:rPr>
          <w:delText xml:space="preserve"> </w:delText>
        </w:r>
      </w:del>
      <w:ins w:id="35" w:author="Jakob Schmidth" w:date="2025-10-01T10:10:00Z">
        <w:r w:rsidR="005E7DDD">
          <w:rPr>
            <w:lang w:val="da-DK"/>
          </w:rPr>
          <w:t xml:space="preserve">0,00 </w:t>
        </w:r>
      </w:ins>
      <w:r w:rsidRPr="00235EA5">
        <w:rPr>
          <w:lang w:val="da-DK"/>
        </w:rPr>
        <w:t>kr.</w:t>
      </w:r>
      <w:r w:rsidRPr="0078489B">
        <w:rPr>
          <w:lang w:val="da-DK"/>
        </w:rPr>
        <w:t xml:space="preserve"> pr. </w:t>
      </w:r>
      <w:r w:rsidRPr="001E2050">
        <w:rPr>
          <w:lang w:val="da-DK"/>
        </w:rPr>
        <w:t>TJ.</w:t>
      </w:r>
    </w:p>
    <w:p w14:paraId="13B4E734" w14:textId="77777777" w:rsidR="0077325F" w:rsidRPr="001E0B07" w:rsidRDefault="00280DD9">
      <w:pPr>
        <w:pStyle w:val="Brdtekst"/>
        <w:spacing w:before="2" w:line="249" w:lineRule="auto"/>
        <w:ind w:left="110" w:firstLine="199"/>
        <w:rPr>
          <w:lang w:val="da-DK"/>
        </w:rPr>
      </w:pPr>
      <w:r w:rsidRPr="001E0B07">
        <w:rPr>
          <w:i/>
          <w:lang w:val="da-DK"/>
        </w:rPr>
        <w:t xml:space="preserve">Stk. 3. </w:t>
      </w:r>
      <w:r w:rsidRPr="001E0B07">
        <w:rPr>
          <w:lang w:val="da-DK"/>
        </w:rPr>
        <w:t>Den leverede varme opgøres på baggrund af selskabets årlige indberetning af energiforbrug og</w:t>
      </w:r>
      <w:r w:rsidRPr="001E0B07">
        <w:rPr>
          <w:spacing w:val="40"/>
          <w:lang w:val="da-DK"/>
        </w:rPr>
        <w:t xml:space="preserve"> </w:t>
      </w:r>
      <w:r w:rsidRPr="001E0B07">
        <w:rPr>
          <w:lang w:val="da-DK"/>
        </w:rPr>
        <w:t>produktion til Energistyrelsens energiproducenttælling.</w:t>
      </w:r>
    </w:p>
    <w:p w14:paraId="1E16658C" w14:textId="77777777" w:rsidR="0077325F" w:rsidRPr="001E0B07" w:rsidRDefault="00280DD9">
      <w:pPr>
        <w:spacing w:before="162"/>
        <w:ind w:left="3569"/>
        <w:jc w:val="both"/>
        <w:rPr>
          <w:i/>
          <w:sz w:val="24"/>
          <w:lang w:val="da-DK"/>
        </w:rPr>
      </w:pPr>
      <w:bookmarkStart w:id="36" w:name="Kommuners_betalingsforpligtelser"/>
      <w:bookmarkEnd w:id="36"/>
      <w:r w:rsidRPr="001E0B07">
        <w:rPr>
          <w:i/>
          <w:sz w:val="24"/>
          <w:lang w:val="da-DK"/>
        </w:rPr>
        <w:t>Kommuners</w:t>
      </w:r>
      <w:r w:rsidRPr="001E0B07">
        <w:rPr>
          <w:i/>
          <w:spacing w:val="-9"/>
          <w:sz w:val="24"/>
          <w:lang w:val="da-DK"/>
        </w:rPr>
        <w:t xml:space="preserve"> </w:t>
      </w:r>
      <w:r w:rsidRPr="001E0B07">
        <w:rPr>
          <w:i/>
          <w:spacing w:val="-2"/>
          <w:sz w:val="24"/>
          <w:lang w:val="da-DK"/>
        </w:rPr>
        <w:t>betalingsforpligtelser</w:t>
      </w:r>
    </w:p>
    <w:p w14:paraId="5C42736A" w14:textId="77777777" w:rsidR="0077325F" w:rsidRPr="00235EA5" w:rsidRDefault="00280DD9">
      <w:pPr>
        <w:pStyle w:val="Brdtekst"/>
        <w:spacing w:before="132" w:line="249" w:lineRule="auto"/>
        <w:ind w:left="110" w:right="109" w:firstLine="199"/>
        <w:jc w:val="both"/>
        <w:rPr>
          <w:lang w:val="da-DK"/>
        </w:rPr>
      </w:pPr>
      <w:bookmarkStart w:id="37" w:name="§_7"/>
      <w:bookmarkEnd w:id="37"/>
      <w:r w:rsidRPr="001E0B07">
        <w:rPr>
          <w:b/>
          <w:lang w:val="da-DK"/>
        </w:rPr>
        <w:t xml:space="preserve">§ 7. </w:t>
      </w:r>
      <w:r w:rsidRPr="001E0B07">
        <w:rPr>
          <w:lang w:val="da-DK"/>
        </w:rPr>
        <w:t xml:space="preserve">Kommuner skal betale det i stk. 2 fastsatte gebyr til dækning af Forsyningstilsynets omkostninger til drift og opgavevaretagelse efter lov om Forsyningstilsynet, jf. </w:t>
      </w:r>
      <w:r w:rsidRPr="00235EA5">
        <w:rPr>
          <w:lang w:val="da-DK"/>
        </w:rPr>
        <w:t>§ 1.</w:t>
      </w:r>
    </w:p>
    <w:p w14:paraId="7C529540" w14:textId="77FB85A9" w:rsidR="0077325F" w:rsidRPr="001E0B07" w:rsidRDefault="00280DD9">
      <w:pPr>
        <w:pStyle w:val="Brdtekst"/>
        <w:spacing w:before="2" w:line="249" w:lineRule="auto"/>
        <w:ind w:left="110" w:right="107" w:firstLine="199"/>
        <w:jc w:val="both"/>
        <w:rPr>
          <w:lang w:val="da-DK"/>
        </w:rPr>
      </w:pPr>
      <w:r w:rsidRPr="001E0B07">
        <w:rPr>
          <w:i/>
          <w:lang w:val="da-DK"/>
        </w:rPr>
        <w:t xml:space="preserve">Stk. 2. </w:t>
      </w:r>
      <w:r w:rsidRPr="001E0B07">
        <w:rPr>
          <w:lang w:val="da-DK"/>
        </w:rPr>
        <w:t xml:space="preserve">For kommuners betaling efter stk. 1 fastsættes følgende takster pr. ton primært produceret hus- holdningsaffald og primært produceret forbrændings- og deponeringsegnet erhvervsaffald i kommunen: </w:t>
      </w:r>
      <w:del w:id="38" w:author="Jakob Schmidth" w:date="2025-10-01T10:10:00Z">
        <w:r w:rsidR="0078489B" w:rsidRPr="00235EA5" w:rsidDel="005E7DDD">
          <w:rPr>
            <w:lang w:val="da-DK"/>
          </w:rPr>
          <w:delText>0,40</w:delText>
        </w:r>
        <w:r w:rsidRPr="00235EA5" w:rsidDel="005E7DDD">
          <w:rPr>
            <w:lang w:val="da-DK"/>
          </w:rPr>
          <w:delText xml:space="preserve"> </w:delText>
        </w:r>
      </w:del>
      <w:ins w:id="39" w:author="Jakob Schmidth" w:date="2025-10-01T10:10:00Z">
        <w:r w:rsidR="005E7DDD">
          <w:rPr>
            <w:lang w:val="da-DK"/>
          </w:rPr>
          <w:t xml:space="preserve"> 0</w:t>
        </w:r>
      </w:ins>
      <w:ins w:id="40" w:author="Jakob Schmidth" w:date="2025-10-01T10:11:00Z">
        <w:r w:rsidR="005E7DDD">
          <w:rPr>
            <w:lang w:val="da-DK"/>
          </w:rPr>
          <w:t xml:space="preserve">,45 </w:t>
        </w:r>
      </w:ins>
      <w:r w:rsidRPr="00235EA5">
        <w:rPr>
          <w:lang w:val="da-DK"/>
        </w:rPr>
        <w:t>kr. pr. ton</w:t>
      </w:r>
      <w:r w:rsidRPr="001E0B07">
        <w:rPr>
          <w:lang w:val="da-DK"/>
        </w:rPr>
        <w:t>.</w:t>
      </w:r>
    </w:p>
    <w:p w14:paraId="0734C019" w14:textId="77777777" w:rsidR="0077325F" w:rsidRPr="001E0B07" w:rsidRDefault="00280DD9">
      <w:pPr>
        <w:spacing w:before="163"/>
        <w:ind w:left="3822"/>
        <w:jc w:val="both"/>
        <w:rPr>
          <w:i/>
          <w:sz w:val="24"/>
          <w:lang w:val="da-DK"/>
        </w:rPr>
      </w:pPr>
      <w:bookmarkStart w:id="41" w:name="Administrative_bestemmelser"/>
      <w:bookmarkEnd w:id="41"/>
      <w:r w:rsidRPr="001E0B07">
        <w:rPr>
          <w:i/>
          <w:sz w:val="24"/>
          <w:lang w:val="da-DK"/>
        </w:rPr>
        <w:t xml:space="preserve">Administrative </w:t>
      </w:r>
      <w:r w:rsidRPr="001E0B07">
        <w:rPr>
          <w:i/>
          <w:spacing w:val="-2"/>
          <w:sz w:val="24"/>
          <w:lang w:val="da-DK"/>
        </w:rPr>
        <w:t>bestemmelser</w:t>
      </w:r>
    </w:p>
    <w:p w14:paraId="0DBA3EB3" w14:textId="77777777" w:rsidR="0077325F" w:rsidRPr="001E0B07" w:rsidRDefault="00280DD9">
      <w:pPr>
        <w:pStyle w:val="Brdtekst"/>
        <w:spacing w:before="132" w:line="249" w:lineRule="auto"/>
        <w:ind w:left="110" w:right="107" w:firstLine="200"/>
        <w:jc w:val="both"/>
        <w:rPr>
          <w:lang w:val="da-DK"/>
        </w:rPr>
      </w:pPr>
      <w:bookmarkStart w:id="42" w:name="§_8"/>
      <w:bookmarkEnd w:id="42"/>
      <w:r w:rsidRPr="001E0B07">
        <w:rPr>
          <w:b/>
          <w:lang w:val="da-DK"/>
        </w:rPr>
        <w:t xml:space="preserve">§ 8. </w:t>
      </w:r>
      <w:r w:rsidRPr="001E0B07">
        <w:rPr>
          <w:lang w:val="da-DK"/>
        </w:rPr>
        <w:t>De beløb, som skal betales til Forsyningstilsynet i medfør af § 2, § 4 og § 7, opkræves af Forsyningstilsynet halvårligt som acontobetalinger. De beløb, som skal betales til Forsyningstilsynet i medfør af § 6, opkræves af Forsyningstilsynet årligt som acontobetalinger.</w:t>
      </w:r>
    </w:p>
    <w:p w14:paraId="3D0414AC" w14:textId="77777777" w:rsidR="0077325F" w:rsidRPr="001E0B07" w:rsidRDefault="00280DD9">
      <w:pPr>
        <w:pStyle w:val="Brdtekst"/>
        <w:spacing w:before="3"/>
        <w:ind w:left="310"/>
        <w:jc w:val="both"/>
        <w:rPr>
          <w:lang w:val="da-DK"/>
        </w:rPr>
      </w:pPr>
      <w:r w:rsidRPr="001E0B07">
        <w:rPr>
          <w:i/>
          <w:lang w:val="da-DK"/>
        </w:rPr>
        <w:t>Stk.</w:t>
      </w:r>
      <w:r w:rsidRPr="001E0B07">
        <w:rPr>
          <w:i/>
          <w:spacing w:val="-2"/>
          <w:lang w:val="da-DK"/>
        </w:rPr>
        <w:t xml:space="preserve"> </w:t>
      </w:r>
      <w:r w:rsidRPr="001E0B07">
        <w:rPr>
          <w:i/>
          <w:lang w:val="da-DK"/>
        </w:rPr>
        <w:t>2.</w:t>
      </w:r>
      <w:r w:rsidRPr="001E0B07">
        <w:rPr>
          <w:i/>
          <w:spacing w:val="-2"/>
          <w:lang w:val="da-DK"/>
        </w:rPr>
        <w:t xml:space="preserve"> </w:t>
      </w:r>
      <w:r w:rsidRPr="001E0B07">
        <w:rPr>
          <w:lang w:val="da-DK"/>
        </w:rPr>
        <w:t>Beløb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opkrævet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efter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stk.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1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indbetales</w:t>
      </w:r>
      <w:r w:rsidRPr="001E0B07">
        <w:rPr>
          <w:spacing w:val="-3"/>
          <w:lang w:val="da-DK"/>
        </w:rPr>
        <w:t xml:space="preserve"> </w:t>
      </w:r>
      <w:r w:rsidRPr="001E0B07">
        <w:rPr>
          <w:lang w:val="da-DK"/>
        </w:rPr>
        <w:t>senest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30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dage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efter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fakturaens</w:t>
      </w:r>
      <w:r w:rsidRPr="001E0B07">
        <w:rPr>
          <w:spacing w:val="-2"/>
          <w:lang w:val="da-DK"/>
        </w:rPr>
        <w:t xml:space="preserve"> udstedelse.</w:t>
      </w:r>
    </w:p>
    <w:p w14:paraId="6099D470" w14:textId="77777777" w:rsidR="0077325F" w:rsidRPr="001E0B07" w:rsidRDefault="00280DD9">
      <w:pPr>
        <w:pStyle w:val="Brdtekst"/>
        <w:spacing w:before="12"/>
        <w:ind w:left="310"/>
        <w:jc w:val="both"/>
        <w:rPr>
          <w:lang w:val="da-DK"/>
        </w:rPr>
      </w:pPr>
      <w:r w:rsidRPr="001E0B07">
        <w:rPr>
          <w:i/>
          <w:lang w:val="da-DK"/>
        </w:rPr>
        <w:t>Stk.</w:t>
      </w:r>
      <w:r w:rsidRPr="001E0B07">
        <w:rPr>
          <w:i/>
          <w:spacing w:val="-1"/>
          <w:lang w:val="da-DK"/>
        </w:rPr>
        <w:t xml:space="preserve"> </w:t>
      </w:r>
      <w:r w:rsidRPr="001E0B07">
        <w:rPr>
          <w:i/>
          <w:lang w:val="da-DK"/>
        </w:rPr>
        <w:t>3.</w:t>
      </w:r>
      <w:r w:rsidRPr="001E0B07">
        <w:rPr>
          <w:i/>
          <w:spacing w:val="-2"/>
          <w:lang w:val="da-DK"/>
        </w:rPr>
        <w:t xml:space="preserve"> </w:t>
      </w:r>
      <w:r w:rsidRPr="001E0B07">
        <w:rPr>
          <w:lang w:val="da-DK"/>
        </w:rPr>
        <w:t>Betales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det opkrævede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beløb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ikke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rettidigt, skal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der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betales</w:t>
      </w:r>
      <w:r w:rsidRPr="001E0B07">
        <w:rPr>
          <w:spacing w:val="-2"/>
          <w:lang w:val="da-DK"/>
        </w:rPr>
        <w:t xml:space="preserve"> </w:t>
      </w:r>
      <w:r w:rsidRPr="001E0B07">
        <w:rPr>
          <w:lang w:val="da-DK"/>
        </w:rPr>
        <w:t>renter heraf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i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>medfør</w:t>
      </w:r>
      <w:r w:rsidRPr="001E0B07">
        <w:rPr>
          <w:spacing w:val="-1"/>
          <w:lang w:val="da-DK"/>
        </w:rPr>
        <w:t xml:space="preserve"> </w:t>
      </w:r>
      <w:r w:rsidRPr="001E0B07">
        <w:rPr>
          <w:lang w:val="da-DK"/>
        </w:rPr>
        <w:t xml:space="preserve">af </w:t>
      </w:r>
      <w:r w:rsidRPr="001E0B07">
        <w:rPr>
          <w:spacing w:val="-2"/>
          <w:lang w:val="da-DK"/>
        </w:rPr>
        <w:t>renteloven.</w:t>
      </w:r>
    </w:p>
    <w:p w14:paraId="0877B13F" w14:textId="755C9BCA" w:rsidR="0077325F" w:rsidRPr="00451898" w:rsidRDefault="00280DD9">
      <w:pPr>
        <w:pStyle w:val="Brdtekst"/>
        <w:spacing w:before="132" w:line="249" w:lineRule="auto"/>
        <w:ind w:left="110" w:right="107" w:firstLine="200"/>
        <w:jc w:val="both"/>
        <w:rPr>
          <w:lang w:val="da-DK"/>
        </w:rPr>
      </w:pPr>
      <w:bookmarkStart w:id="43" w:name="§_9"/>
      <w:bookmarkEnd w:id="43"/>
      <w:r w:rsidRPr="001E0B07">
        <w:rPr>
          <w:b/>
          <w:lang w:val="da-DK"/>
        </w:rPr>
        <w:t xml:space="preserve">§ 9. </w:t>
      </w:r>
      <w:r w:rsidRPr="001E0B07">
        <w:rPr>
          <w:lang w:val="da-DK"/>
        </w:rPr>
        <w:t xml:space="preserve">Efter udløbet af et kalenderår udarbejder Forsyningstilsynet en opgørelse over de beløb, som de omfattede selskaber skal betale for det </w:t>
      </w:r>
      <w:del w:id="44" w:author="Susanne Møller Svenssen" w:date="2025-10-24T16:20:00Z">
        <w:r w:rsidRPr="001E0B07" w:rsidDel="00451898">
          <w:rPr>
            <w:lang w:val="da-DK"/>
          </w:rPr>
          <w:delText>pågæl</w:delText>
        </w:r>
      </w:del>
      <w:del w:id="45" w:author="Susanne Møller Svenssen" w:date="2025-10-24T16:21:00Z">
        <w:r w:rsidRPr="001E0B07" w:rsidDel="00451898">
          <w:rPr>
            <w:lang w:val="da-DK"/>
          </w:rPr>
          <w:delText>dende</w:delText>
        </w:r>
      </w:del>
      <w:ins w:id="46" w:author="Susanne Møller Svenssen" w:date="2025-10-24T16:21:00Z">
        <w:r w:rsidR="00451898">
          <w:rPr>
            <w:lang w:val="da-DK"/>
          </w:rPr>
          <w:t>følgende</w:t>
        </w:r>
      </w:ins>
      <w:r w:rsidRPr="001E0B07">
        <w:rPr>
          <w:lang w:val="da-DK"/>
        </w:rPr>
        <w:t xml:space="preserve"> år. </w:t>
      </w:r>
      <w:ins w:id="47" w:author="Susanne Møller Svenssen" w:date="2025-10-24T16:21:00Z">
        <w:r w:rsidR="00451898">
          <w:rPr>
            <w:lang w:val="da-DK"/>
          </w:rPr>
          <w:t xml:space="preserve">Over- eller underdækning i forhold til Forsyningstilsynets omkostninger udlignes ved justering af senere indbetalinger, så indtægter og omkostninger over tid balanceres, </w:t>
        </w:r>
      </w:ins>
      <w:del w:id="48" w:author="Susanne Møller Svenssen" w:date="2025-10-24T16:21:00Z">
        <w:r w:rsidRPr="001E0B07" w:rsidDel="00451898">
          <w:rPr>
            <w:lang w:val="da-DK"/>
          </w:rPr>
          <w:delText>Er der opkrævet for meget, modregnes dette i senere</w:delText>
        </w:r>
        <w:r w:rsidRPr="001E0B07" w:rsidDel="00451898">
          <w:rPr>
            <w:spacing w:val="-3"/>
            <w:lang w:val="da-DK"/>
          </w:rPr>
          <w:delText xml:space="preserve"> </w:delText>
        </w:r>
        <w:r w:rsidRPr="001E0B07" w:rsidDel="00451898">
          <w:rPr>
            <w:lang w:val="da-DK"/>
          </w:rPr>
          <w:delText>indbetalinger,</w:delText>
        </w:r>
        <w:r w:rsidRPr="001E0B07" w:rsidDel="00451898">
          <w:rPr>
            <w:spacing w:val="-3"/>
            <w:lang w:val="da-DK"/>
          </w:rPr>
          <w:delText xml:space="preserve"> </w:delText>
        </w:r>
        <w:r w:rsidRPr="001E0B07" w:rsidDel="00451898">
          <w:rPr>
            <w:lang w:val="da-DK"/>
          </w:rPr>
          <w:delText>hvis</w:delText>
        </w:r>
        <w:r w:rsidRPr="001E0B07" w:rsidDel="00451898">
          <w:rPr>
            <w:spacing w:val="-3"/>
            <w:lang w:val="da-DK"/>
          </w:rPr>
          <w:delText xml:space="preserve"> </w:delText>
        </w:r>
        <w:r w:rsidRPr="001E0B07" w:rsidDel="00451898">
          <w:rPr>
            <w:lang w:val="da-DK"/>
          </w:rPr>
          <w:delText>indtægterne</w:delText>
        </w:r>
        <w:r w:rsidRPr="001E0B07" w:rsidDel="00451898">
          <w:rPr>
            <w:spacing w:val="-3"/>
            <w:lang w:val="da-DK"/>
          </w:rPr>
          <w:delText xml:space="preserve"> </w:delText>
        </w:r>
        <w:r w:rsidRPr="001E0B07" w:rsidDel="00451898">
          <w:rPr>
            <w:lang w:val="da-DK"/>
          </w:rPr>
          <w:delText>forventes</w:delText>
        </w:r>
        <w:r w:rsidRPr="001E0B07" w:rsidDel="00451898">
          <w:rPr>
            <w:spacing w:val="-3"/>
            <w:lang w:val="da-DK"/>
          </w:rPr>
          <w:delText xml:space="preserve"> </w:delText>
        </w:r>
        <w:r w:rsidRPr="001E0B07" w:rsidDel="00451898">
          <w:rPr>
            <w:lang w:val="da-DK"/>
          </w:rPr>
          <w:delText>at</w:delText>
        </w:r>
        <w:r w:rsidRPr="001E0B07" w:rsidDel="00451898">
          <w:rPr>
            <w:spacing w:val="-3"/>
            <w:lang w:val="da-DK"/>
          </w:rPr>
          <w:delText xml:space="preserve"> </w:delText>
        </w:r>
        <w:r w:rsidRPr="001E0B07" w:rsidDel="00451898">
          <w:rPr>
            <w:lang w:val="da-DK"/>
          </w:rPr>
          <w:delText>overstige</w:delText>
        </w:r>
        <w:r w:rsidRPr="001E0B07" w:rsidDel="00451898">
          <w:rPr>
            <w:spacing w:val="-3"/>
            <w:lang w:val="da-DK"/>
          </w:rPr>
          <w:delText xml:space="preserve"> </w:delText>
        </w:r>
        <w:r w:rsidRPr="001E0B07" w:rsidDel="00451898">
          <w:rPr>
            <w:lang w:val="da-DK"/>
          </w:rPr>
          <w:delText>Forsyningstilsynets</w:delText>
        </w:r>
        <w:r w:rsidRPr="001E0B07" w:rsidDel="00451898">
          <w:rPr>
            <w:spacing w:val="-3"/>
            <w:lang w:val="da-DK"/>
          </w:rPr>
          <w:delText xml:space="preserve"> </w:delText>
        </w:r>
        <w:r w:rsidRPr="001E0B07" w:rsidDel="00451898">
          <w:rPr>
            <w:lang w:val="da-DK"/>
          </w:rPr>
          <w:delText>langsigtede</w:delText>
        </w:r>
        <w:r w:rsidRPr="001E0B07" w:rsidDel="00451898">
          <w:rPr>
            <w:spacing w:val="-3"/>
            <w:lang w:val="da-DK"/>
          </w:rPr>
          <w:delText xml:space="preserve"> </w:delText>
        </w:r>
        <w:r w:rsidRPr="001E0B07" w:rsidDel="00451898">
          <w:rPr>
            <w:lang w:val="da-DK"/>
          </w:rPr>
          <w:delText>gennemsnits- omkostninger</w:delText>
        </w:r>
      </w:del>
      <w:r w:rsidRPr="001E0B07">
        <w:rPr>
          <w:lang w:val="da-DK"/>
        </w:rPr>
        <w:t xml:space="preserve">, jf. </w:t>
      </w:r>
      <w:r w:rsidRPr="00451898">
        <w:rPr>
          <w:lang w:val="da-DK"/>
        </w:rPr>
        <w:t>Statens Budgetvejledning.</w:t>
      </w:r>
    </w:p>
    <w:p w14:paraId="72D76838" w14:textId="77777777" w:rsidR="0077325F" w:rsidRPr="001E0B07" w:rsidRDefault="00280DD9">
      <w:pPr>
        <w:spacing w:before="164"/>
        <w:ind w:left="1" w:right="1"/>
        <w:jc w:val="center"/>
        <w:rPr>
          <w:i/>
          <w:sz w:val="24"/>
          <w:lang w:val="da-DK"/>
        </w:rPr>
      </w:pPr>
      <w:bookmarkStart w:id="49" w:name="Ikrafttrædelsesbestemmelser"/>
      <w:bookmarkEnd w:id="49"/>
      <w:r w:rsidRPr="001E0B07">
        <w:rPr>
          <w:i/>
          <w:spacing w:val="-2"/>
          <w:sz w:val="24"/>
          <w:lang w:val="da-DK"/>
        </w:rPr>
        <w:t>Ikrafttrædelsesbestemmelser</w:t>
      </w:r>
    </w:p>
    <w:p w14:paraId="4CC61E3C" w14:textId="6A2D0729" w:rsidR="0077325F" w:rsidRPr="001E0B07" w:rsidRDefault="00280DD9">
      <w:pPr>
        <w:pStyle w:val="Brdtekst"/>
        <w:spacing w:before="132"/>
        <w:ind w:right="4430"/>
        <w:jc w:val="center"/>
        <w:rPr>
          <w:lang w:val="da-DK"/>
        </w:rPr>
      </w:pPr>
      <w:bookmarkStart w:id="50" w:name="§_10"/>
      <w:bookmarkEnd w:id="50"/>
      <w:r w:rsidRPr="001E0B07">
        <w:rPr>
          <w:b/>
          <w:lang w:val="da-DK"/>
        </w:rPr>
        <w:t xml:space="preserve">§ 10. </w:t>
      </w:r>
      <w:r w:rsidRPr="001E0B07">
        <w:rPr>
          <w:lang w:val="da-DK"/>
        </w:rPr>
        <w:t>Bekendtgørelsen træder i kraft den 1. januar</w:t>
      </w:r>
      <w:del w:id="51" w:author="Jakob Schmidth" w:date="2025-10-01T10:04:00Z">
        <w:r w:rsidRPr="001E0B07" w:rsidDel="00F60C41">
          <w:rPr>
            <w:lang w:val="da-DK"/>
          </w:rPr>
          <w:delText xml:space="preserve"> </w:delText>
        </w:r>
        <w:r w:rsidRPr="001E0B07" w:rsidDel="00F60C41">
          <w:rPr>
            <w:spacing w:val="-2"/>
            <w:lang w:val="da-DK"/>
          </w:rPr>
          <w:delText>202</w:delText>
        </w:r>
        <w:r w:rsidR="0078489B" w:rsidDel="00F60C41">
          <w:rPr>
            <w:spacing w:val="-2"/>
            <w:lang w:val="da-DK"/>
          </w:rPr>
          <w:delText>5</w:delText>
        </w:r>
      </w:del>
      <w:ins w:id="52" w:author="Jakob Schmidth" w:date="2025-10-01T10:04:00Z">
        <w:r w:rsidR="00F60C41">
          <w:rPr>
            <w:spacing w:val="-2"/>
            <w:lang w:val="da-DK"/>
          </w:rPr>
          <w:t>2026</w:t>
        </w:r>
      </w:ins>
      <w:r w:rsidRPr="001E0B07">
        <w:rPr>
          <w:spacing w:val="-2"/>
          <w:lang w:val="da-DK"/>
        </w:rPr>
        <w:t>.</w:t>
      </w:r>
    </w:p>
    <w:p w14:paraId="6782C13B" w14:textId="77777777" w:rsidR="0077325F" w:rsidRPr="001E0B07" w:rsidRDefault="0077325F">
      <w:pPr>
        <w:jc w:val="center"/>
        <w:rPr>
          <w:lang w:val="da-DK"/>
        </w:rPr>
        <w:sectPr w:rsidR="0077325F" w:rsidRPr="001E0B07">
          <w:pgSz w:w="11910" w:h="16840"/>
          <w:pgMar w:top="1320" w:right="740" w:bottom="840" w:left="740" w:header="0" w:footer="652" w:gutter="0"/>
          <w:cols w:space="708"/>
        </w:sectPr>
      </w:pPr>
    </w:p>
    <w:p w14:paraId="1E3BE1AE" w14:textId="0563B19D" w:rsidR="0077325F" w:rsidDel="00F60C41" w:rsidRDefault="00280DD9">
      <w:pPr>
        <w:pStyle w:val="Brdtekst"/>
        <w:spacing w:before="67" w:line="249" w:lineRule="auto"/>
        <w:ind w:left="110" w:right="102" w:firstLine="200"/>
        <w:rPr>
          <w:del w:id="53" w:author="Jakob Schmidth" w:date="2025-10-01T10:04:00Z"/>
          <w:lang w:val="da-DK"/>
        </w:rPr>
      </w:pPr>
      <w:del w:id="54" w:author="Jakob Schmidth" w:date="2025-10-01T10:04:00Z">
        <w:r w:rsidRPr="001E0B07" w:rsidDel="00F60C41">
          <w:rPr>
            <w:i/>
            <w:lang w:val="da-DK"/>
          </w:rPr>
          <w:lastRenderedPageBreak/>
          <w:delText xml:space="preserve">Stk. 2. </w:delText>
        </w:r>
        <w:r w:rsidRPr="001E0B07" w:rsidDel="00F60C41">
          <w:rPr>
            <w:lang w:val="da-DK"/>
          </w:rPr>
          <w:delText>Bekendtgørelse nr. 1</w:delText>
        </w:r>
        <w:r w:rsidR="001E0B07" w:rsidDel="00F60C41">
          <w:rPr>
            <w:lang w:val="da-DK"/>
          </w:rPr>
          <w:delText>322</w:delText>
        </w:r>
        <w:r w:rsidRPr="001E0B07" w:rsidDel="00F60C41">
          <w:rPr>
            <w:lang w:val="da-DK"/>
          </w:rPr>
          <w:delText xml:space="preserve"> af </w:delText>
        </w:r>
        <w:r w:rsidR="001E0B07" w:rsidDel="00F60C41">
          <w:rPr>
            <w:lang w:val="da-DK"/>
          </w:rPr>
          <w:delText>23</w:delText>
        </w:r>
        <w:r w:rsidRPr="001E0B07" w:rsidDel="00F60C41">
          <w:rPr>
            <w:lang w:val="da-DK"/>
          </w:rPr>
          <w:delText xml:space="preserve">. </w:delText>
        </w:r>
        <w:r w:rsidR="001E0B07" w:rsidDel="00F60C41">
          <w:rPr>
            <w:lang w:val="da-DK"/>
          </w:rPr>
          <w:delText>november</w:delText>
        </w:r>
        <w:r w:rsidRPr="001E0B07" w:rsidDel="00F60C41">
          <w:rPr>
            <w:lang w:val="da-DK"/>
          </w:rPr>
          <w:delText xml:space="preserve"> 202</w:delText>
        </w:r>
        <w:r w:rsidR="001E0B07" w:rsidDel="00F60C41">
          <w:rPr>
            <w:lang w:val="da-DK"/>
          </w:rPr>
          <w:delText>3</w:delText>
        </w:r>
        <w:r w:rsidRPr="001E0B07" w:rsidDel="00F60C41">
          <w:rPr>
            <w:lang w:val="da-DK"/>
          </w:rPr>
          <w:delText xml:space="preserve"> om betaling for myndighedsbehandling efter lov</w:delText>
        </w:r>
        <w:r w:rsidRPr="001E0B07" w:rsidDel="00F60C41">
          <w:rPr>
            <w:spacing w:val="80"/>
            <w:lang w:val="da-DK"/>
          </w:rPr>
          <w:delText xml:space="preserve"> </w:delText>
        </w:r>
        <w:r w:rsidRPr="001E0B07" w:rsidDel="00F60C41">
          <w:rPr>
            <w:lang w:val="da-DK"/>
          </w:rPr>
          <w:delText>om Forsyningstilsynet ophæves.</w:delText>
        </w:r>
      </w:del>
    </w:p>
    <w:p w14:paraId="3BBBF02D" w14:textId="165E0180" w:rsidR="00F60C41" w:rsidRPr="001E0B07" w:rsidRDefault="00F60C41">
      <w:pPr>
        <w:pStyle w:val="Brdtekst"/>
        <w:spacing w:before="67" w:line="249" w:lineRule="auto"/>
        <w:ind w:left="110" w:right="102" w:firstLine="200"/>
        <w:rPr>
          <w:ins w:id="55" w:author="Jakob Schmidth" w:date="2025-10-01T10:04:00Z"/>
          <w:lang w:val="da-DK"/>
        </w:rPr>
      </w:pPr>
      <w:ins w:id="56" w:author="Jakob Schmidth" w:date="2025-10-01T10:04:00Z">
        <w:r>
          <w:rPr>
            <w:i/>
            <w:lang w:val="da-DK"/>
          </w:rPr>
          <w:t>Stk.</w:t>
        </w:r>
        <w:r>
          <w:rPr>
            <w:lang w:val="da-DK"/>
          </w:rPr>
          <w:t xml:space="preserve"> 2 Bekendtgørelse nr. </w:t>
        </w:r>
      </w:ins>
      <w:ins w:id="57" w:author="Jakob Schmidth" w:date="2025-10-01T10:05:00Z">
        <w:r>
          <w:rPr>
            <w:lang w:val="da-DK"/>
          </w:rPr>
          <w:t>1252 af 27. november 2024 om betaling for myndighedsbehandling i Forsyningstilsynet ophæves.</w:t>
        </w:r>
      </w:ins>
    </w:p>
    <w:p w14:paraId="7A4DA39A" w14:textId="77777777" w:rsidR="0077325F" w:rsidRPr="001E0B07" w:rsidRDefault="0077325F">
      <w:pPr>
        <w:pStyle w:val="Brdtekst"/>
        <w:spacing w:before="166"/>
        <w:rPr>
          <w:lang w:val="da-DK"/>
        </w:rPr>
      </w:pPr>
    </w:p>
    <w:p w14:paraId="0F8A5185" w14:textId="127BE343" w:rsidR="0077325F" w:rsidRPr="001E0B07" w:rsidRDefault="00280DD9">
      <w:pPr>
        <w:ind w:left="1" w:right="1"/>
        <w:jc w:val="center"/>
        <w:rPr>
          <w:i/>
          <w:sz w:val="24"/>
          <w:lang w:val="da-DK"/>
        </w:rPr>
      </w:pPr>
      <w:r w:rsidRPr="001E0B07">
        <w:rPr>
          <w:i/>
          <w:sz w:val="24"/>
          <w:lang w:val="da-DK"/>
        </w:rPr>
        <w:t>Forsyningstilsynet,</w:t>
      </w:r>
      <w:r w:rsidRPr="001E0B07">
        <w:rPr>
          <w:i/>
          <w:spacing w:val="-4"/>
          <w:sz w:val="24"/>
          <w:lang w:val="da-DK"/>
        </w:rPr>
        <w:t xml:space="preserve"> </w:t>
      </w:r>
      <w:r w:rsidRPr="00235EA5">
        <w:rPr>
          <w:i/>
          <w:sz w:val="24"/>
          <w:lang w:val="da-DK"/>
        </w:rPr>
        <w:t>den</w:t>
      </w:r>
      <w:r w:rsidRPr="00235EA5">
        <w:rPr>
          <w:i/>
          <w:spacing w:val="-2"/>
          <w:sz w:val="24"/>
          <w:lang w:val="da-DK"/>
        </w:rPr>
        <w:t xml:space="preserve"> </w:t>
      </w:r>
      <w:ins w:id="58" w:author="Jakob Schmidth" w:date="2025-10-01T10:04:00Z">
        <w:r w:rsidR="00F60C41">
          <w:rPr>
            <w:i/>
            <w:spacing w:val="-2"/>
            <w:sz w:val="24"/>
            <w:lang w:val="da-DK"/>
          </w:rPr>
          <w:t>XX</w:t>
        </w:r>
      </w:ins>
      <w:del w:id="59" w:author="Jakob Schmidth" w:date="2025-10-01T10:04:00Z">
        <w:r w:rsidR="00264C75" w:rsidDel="00F60C41">
          <w:rPr>
            <w:i/>
            <w:sz w:val="24"/>
            <w:lang w:val="da-DK"/>
          </w:rPr>
          <w:delText>27</w:delText>
        </w:r>
      </w:del>
      <w:r w:rsidRPr="001E0B07">
        <w:rPr>
          <w:i/>
          <w:sz w:val="24"/>
          <w:lang w:val="da-DK"/>
        </w:rPr>
        <w:t>.</w:t>
      </w:r>
      <w:r w:rsidRPr="001E0B07">
        <w:rPr>
          <w:i/>
          <w:spacing w:val="-2"/>
          <w:sz w:val="24"/>
          <w:lang w:val="da-DK"/>
        </w:rPr>
        <w:t xml:space="preserve"> </w:t>
      </w:r>
      <w:r w:rsidRPr="001E0B07">
        <w:rPr>
          <w:i/>
          <w:sz w:val="24"/>
          <w:lang w:val="da-DK"/>
        </w:rPr>
        <w:t>november</w:t>
      </w:r>
      <w:r w:rsidRPr="001E0B07">
        <w:rPr>
          <w:i/>
          <w:spacing w:val="-2"/>
          <w:sz w:val="24"/>
          <w:lang w:val="da-DK"/>
        </w:rPr>
        <w:t xml:space="preserve"> </w:t>
      </w:r>
      <w:r w:rsidRPr="001E0B07">
        <w:rPr>
          <w:i/>
          <w:spacing w:val="-4"/>
          <w:sz w:val="24"/>
          <w:lang w:val="da-DK"/>
        </w:rPr>
        <w:t>202</w:t>
      </w:r>
      <w:r w:rsidR="001E0B07">
        <w:rPr>
          <w:i/>
          <w:spacing w:val="-4"/>
          <w:sz w:val="24"/>
          <w:lang w:val="da-DK"/>
        </w:rPr>
        <w:t>4</w:t>
      </w:r>
    </w:p>
    <w:p w14:paraId="4866177C" w14:textId="77777777" w:rsidR="0077325F" w:rsidRPr="001E0B07" w:rsidRDefault="00280DD9">
      <w:pPr>
        <w:pStyle w:val="Brdtekst"/>
        <w:spacing w:before="212"/>
        <w:ind w:right="1"/>
        <w:jc w:val="center"/>
        <w:rPr>
          <w:lang w:val="da-DK"/>
        </w:rPr>
      </w:pPr>
      <w:r w:rsidRPr="001E0B07">
        <w:rPr>
          <w:w w:val="115"/>
          <w:lang w:val="da-DK"/>
        </w:rPr>
        <w:t>Carsten</w:t>
      </w:r>
      <w:r w:rsidRPr="001E0B07">
        <w:rPr>
          <w:spacing w:val="-4"/>
          <w:w w:val="115"/>
          <w:lang w:val="da-DK"/>
        </w:rPr>
        <w:t xml:space="preserve"> </w:t>
      </w:r>
      <w:r w:rsidRPr="001E0B07">
        <w:rPr>
          <w:spacing w:val="-2"/>
          <w:w w:val="115"/>
          <w:lang w:val="da-DK"/>
        </w:rPr>
        <w:t>Smidt</w:t>
      </w:r>
    </w:p>
    <w:p w14:paraId="0F9FC46B" w14:textId="1B71DA15" w:rsidR="0077325F" w:rsidRPr="001E0B07" w:rsidRDefault="00280DD9">
      <w:pPr>
        <w:pStyle w:val="Brdtekst"/>
        <w:spacing w:before="212"/>
        <w:ind w:right="108"/>
        <w:jc w:val="right"/>
        <w:rPr>
          <w:lang w:val="da-DK"/>
        </w:rPr>
      </w:pPr>
      <w:r w:rsidRPr="001E0B07">
        <w:rPr>
          <w:lang w:val="da-DK"/>
        </w:rPr>
        <w:t>/</w:t>
      </w:r>
      <w:r w:rsidRPr="001E0B07">
        <w:rPr>
          <w:spacing w:val="-3"/>
          <w:lang w:val="da-DK"/>
        </w:rPr>
        <w:t xml:space="preserve"> </w:t>
      </w:r>
      <w:del w:id="60" w:author="Jakob Schmidth" w:date="2025-10-01T10:04:00Z">
        <w:r w:rsidR="001E0B07" w:rsidDel="00F60C41">
          <w:rPr>
            <w:spacing w:val="-3"/>
            <w:lang w:val="da-DK"/>
          </w:rPr>
          <w:delText>Henrik Chieu</w:delText>
        </w:r>
      </w:del>
      <w:ins w:id="61" w:author="Jakob Schmidth" w:date="2025-10-01T10:04:00Z">
        <w:r w:rsidR="00F60C41">
          <w:rPr>
            <w:spacing w:val="-3"/>
            <w:lang w:val="da-DK"/>
          </w:rPr>
          <w:t>NN</w:t>
        </w:r>
      </w:ins>
    </w:p>
    <w:sectPr w:rsidR="0077325F" w:rsidRPr="001E0B07">
      <w:pgSz w:w="11910" w:h="16840"/>
      <w:pgMar w:top="1320" w:right="740" w:bottom="840" w:left="740" w:header="0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6C88" w14:textId="77777777" w:rsidR="00046EF7" w:rsidRDefault="00046EF7">
      <w:r>
        <w:separator/>
      </w:r>
    </w:p>
  </w:endnote>
  <w:endnote w:type="continuationSeparator" w:id="0">
    <w:p w14:paraId="3CCD9C99" w14:textId="77777777" w:rsidR="00046EF7" w:rsidRDefault="0004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F85D3" w14:textId="77777777" w:rsidR="00451898" w:rsidRDefault="0045189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5A5FC" w14:textId="77777777" w:rsidR="0077325F" w:rsidRDefault="00280DD9">
    <w:pPr>
      <w:pStyle w:val="Brdtekst"/>
      <w:spacing w:line="14" w:lineRule="auto"/>
      <w:rPr>
        <w:sz w:val="20"/>
      </w:rPr>
    </w:pPr>
    <w:r>
      <w:rPr>
        <w:noProof/>
        <w:lang w:val="da-DK" w:eastAsia="da-DK"/>
      </w:rPr>
      <mc:AlternateContent>
        <mc:Choice Requires="wps">
          <w:drawing>
            <wp:anchor distT="0" distB="0" distL="0" distR="0" simplePos="0" relativeHeight="487517696" behindDoc="1" locked="0" layoutInCell="1" allowOverlap="1" wp14:anchorId="3C1492FD" wp14:editId="7C57C9C6">
              <wp:simplePos x="0" y="0"/>
              <wp:positionH relativeFrom="page">
                <wp:posOffset>527299</wp:posOffset>
              </wp:positionH>
              <wp:positionV relativeFrom="page">
                <wp:posOffset>10138357</wp:posOffset>
              </wp:positionV>
              <wp:extent cx="1438910" cy="1663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891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BA0C4B" w14:textId="77777777" w:rsidR="0077325F" w:rsidRDefault="0077325F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1492FD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41.5pt;margin-top:798.3pt;width:113.3pt;height:13.1pt;z-index:-1579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" filled="f" stroked="f">
              <v:textbox inset="0,0,0,0">
                <w:txbxContent>
                  <w:p w14:paraId="75BA0C4B" w14:textId="77777777" w:rsidR="0077325F" w:rsidRDefault="0077325F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0" distR="0" simplePos="0" relativeHeight="487518208" behindDoc="1" locked="0" layoutInCell="1" allowOverlap="1" wp14:anchorId="4EE4B747" wp14:editId="3757EC7F">
              <wp:simplePos x="0" y="0"/>
              <wp:positionH relativeFrom="page">
                <wp:posOffset>3710104</wp:posOffset>
              </wp:positionH>
              <wp:positionV relativeFrom="page">
                <wp:posOffset>10138357</wp:posOffset>
              </wp:positionV>
              <wp:extent cx="152400" cy="16637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C9D870" w14:textId="667A4531" w:rsidR="0077325F" w:rsidRDefault="00280DD9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622779">
                            <w:rPr>
                              <w:noProof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EE4B747" id="Textbox 7" o:spid="_x0000_s1027" type="#_x0000_t202" style="position:absolute;margin-left:292.15pt;margin-top:798.3pt;width:12pt;height:13.1pt;z-index:-1579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" filled="f" stroked="f">
              <v:textbox inset="0,0,0,0">
                <w:txbxContent>
                  <w:p w14:paraId="4AC9D870" w14:textId="667A4531" w:rsidR="0077325F" w:rsidRDefault="00280DD9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622779">
                      <w:rPr>
                        <w:noProof/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7CFE" w14:textId="77777777" w:rsidR="00451898" w:rsidRDefault="0045189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93F8C" w14:textId="77777777" w:rsidR="00046EF7" w:rsidRDefault="00046EF7">
      <w:r>
        <w:separator/>
      </w:r>
    </w:p>
  </w:footnote>
  <w:footnote w:type="continuationSeparator" w:id="0">
    <w:p w14:paraId="0A319E27" w14:textId="77777777" w:rsidR="00046EF7" w:rsidRDefault="00046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CA861" w14:textId="313216EA" w:rsidR="00451898" w:rsidRDefault="00000000">
    <w:pPr>
      <w:pStyle w:val="Sidehoved"/>
    </w:pPr>
    <w:ins w:id="26" w:author="Susanne Møller Svenssen" w:date="2025-10-24T16:22:00Z">
      <w:r>
        <w:rPr>
          <w:noProof/>
        </w:rPr>
        <w:pict w14:anchorId="2A44EC8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8330407" o:spid="_x0000_s1026" type="#_x0000_t136" style="position:absolute;margin-left:0;margin-top:0;width:551.45pt;height:183.8pt;rotation:315;z-index:-15794176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UDKAST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B76DE" w14:textId="638DA2FD" w:rsidR="00451898" w:rsidRDefault="00000000">
    <w:pPr>
      <w:pStyle w:val="Sidehoved"/>
    </w:pPr>
    <w:ins w:id="27" w:author="Susanne Møller Svenssen" w:date="2025-10-24T16:22:00Z">
      <w:r>
        <w:rPr>
          <w:noProof/>
        </w:rPr>
        <w:pict w14:anchorId="0AF13BBE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8330408" o:spid="_x0000_s1027" type="#_x0000_t136" style="position:absolute;margin-left:0;margin-top:0;width:551.45pt;height:183.8pt;rotation:315;z-index:-15792128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UDKAST"/>
            <w10:wrap anchorx="margin" anchory="margin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D6BF7" w14:textId="184EF3CC" w:rsidR="00451898" w:rsidRDefault="00000000">
    <w:pPr>
      <w:pStyle w:val="Sidehoved"/>
    </w:pPr>
    <w:ins w:id="28" w:author="Susanne Møller Svenssen" w:date="2025-10-24T16:22:00Z">
      <w:r>
        <w:rPr>
          <w:noProof/>
        </w:rPr>
        <w:pict w14:anchorId="65B2D2D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8330406" o:spid="_x0000_s1025" type="#_x0000_t136" style="position:absolute;margin-left:0;margin-top:0;width:551.45pt;height:183.8pt;rotation:315;z-index:-15796224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UDKAST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E6F6EC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90034A"/>
    <w:multiLevelType w:val="hybridMultilevel"/>
    <w:tmpl w:val="9CDAC40C"/>
    <w:lvl w:ilvl="0" w:tplc="B3A40930">
      <w:start w:val="1"/>
      <w:numFmt w:val="decimal"/>
      <w:lvlText w:val="%1)"/>
      <w:lvlJc w:val="left"/>
      <w:pPr>
        <w:ind w:left="510" w:hanging="4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B3BA5C1E">
      <w:numFmt w:val="bullet"/>
      <w:lvlText w:val="•"/>
      <w:lvlJc w:val="left"/>
      <w:pPr>
        <w:ind w:left="1510" w:hanging="401"/>
      </w:pPr>
      <w:rPr>
        <w:rFonts w:hint="default"/>
        <w:lang w:eastAsia="en-US" w:bidi="ar-SA"/>
      </w:rPr>
    </w:lvl>
    <w:lvl w:ilvl="2" w:tplc="3F4C9958">
      <w:numFmt w:val="bullet"/>
      <w:lvlText w:val="•"/>
      <w:lvlJc w:val="left"/>
      <w:pPr>
        <w:ind w:left="2501" w:hanging="401"/>
      </w:pPr>
      <w:rPr>
        <w:rFonts w:hint="default"/>
        <w:lang w:eastAsia="en-US" w:bidi="ar-SA"/>
      </w:rPr>
    </w:lvl>
    <w:lvl w:ilvl="3" w:tplc="691029AE">
      <w:numFmt w:val="bullet"/>
      <w:lvlText w:val="•"/>
      <w:lvlJc w:val="left"/>
      <w:pPr>
        <w:ind w:left="3491" w:hanging="401"/>
      </w:pPr>
      <w:rPr>
        <w:rFonts w:hint="default"/>
        <w:lang w:eastAsia="en-US" w:bidi="ar-SA"/>
      </w:rPr>
    </w:lvl>
    <w:lvl w:ilvl="4" w:tplc="5BCE5CE0">
      <w:numFmt w:val="bullet"/>
      <w:lvlText w:val="•"/>
      <w:lvlJc w:val="left"/>
      <w:pPr>
        <w:ind w:left="4482" w:hanging="401"/>
      </w:pPr>
      <w:rPr>
        <w:rFonts w:hint="default"/>
        <w:lang w:eastAsia="en-US" w:bidi="ar-SA"/>
      </w:rPr>
    </w:lvl>
    <w:lvl w:ilvl="5" w:tplc="9250842A">
      <w:numFmt w:val="bullet"/>
      <w:lvlText w:val="•"/>
      <w:lvlJc w:val="left"/>
      <w:pPr>
        <w:ind w:left="5472" w:hanging="401"/>
      </w:pPr>
      <w:rPr>
        <w:rFonts w:hint="default"/>
        <w:lang w:eastAsia="en-US" w:bidi="ar-SA"/>
      </w:rPr>
    </w:lvl>
    <w:lvl w:ilvl="6" w:tplc="D7D006F4">
      <w:numFmt w:val="bullet"/>
      <w:lvlText w:val="•"/>
      <w:lvlJc w:val="left"/>
      <w:pPr>
        <w:ind w:left="6463" w:hanging="401"/>
      </w:pPr>
      <w:rPr>
        <w:rFonts w:hint="default"/>
        <w:lang w:eastAsia="en-US" w:bidi="ar-SA"/>
      </w:rPr>
    </w:lvl>
    <w:lvl w:ilvl="7" w:tplc="12349338">
      <w:numFmt w:val="bullet"/>
      <w:lvlText w:val="•"/>
      <w:lvlJc w:val="left"/>
      <w:pPr>
        <w:ind w:left="7453" w:hanging="401"/>
      </w:pPr>
      <w:rPr>
        <w:rFonts w:hint="default"/>
        <w:lang w:eastAsia="en-US" w:bidi="ar-SA"/>
      </w:rPr>
    </w:lvl>
    <w:lvl w:ilvl="8" w:tplc="5D74BCEA">
      <w:numFmt w:val="bullet"/>
      <w:lvlText w:val="•"/>
      <w:lvlJc w:val="left"/>
      <w:pPr>
        <w:ind w:left="8444" w:hanging="401"/>
      </w:pPr>
      <w:rPr>
        <w:rFonts w:hint="default"/>
        <w:lang w:eastAsia="en-US" w:bidi="ar-SA"/>
      </w:rPr>
    </w:lvl>
  </w:abstractNum>
  <w:num w:numId="1" w16cid:durableId="688995910">
    <w:abstractNumId w:val="1"/>
  </w:num>
  <w:num w:numId="2" w16cid:durableId="175993562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ob Schmidth">
    <w15:presenceInfo w15:providerId="AD" w15:userId="S-1-5-21-2100284113-1573851820-878952375-357594"/>
  </w15:person>
  <w15:person w15:author="Susanne Møller Svenssen">
    <w15:presenceInfo w15:providerId="AD" w15:userId="S-1-5-21-2100284113-1573851820-878952375-363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25F"/>
    <w:rsid w:val="0004173D"/>
    <w:rsid w:val="00046EF7"/>
    <w:rsid w:val="000811A4"/>
    <w:rsid w:val="00130FA2"/>
    <w:rsid w:val="001E0B07"/>
    <w:rsid w:val="001E2050"/>
    <w:rsid w:val="001F7D25"/>
    <w:rsid w:val="00235EA5"/>
    <w:rsid w:val="00264C75"/>
    <w:rsid w:val="00280DD9"/>
    <w:rsid w:val="00382775"/>
    <w:rsid w:val="003964D9"/>
    <w:rsid w:val="003B46CC"/>
    <w:rsid w:val="00451898"/>
    <w:rsid w:val="00514CB1"/>
    <w:rsid w:val="0055197A"/>
    <w:rsid w:val="005E7DDD"/>
    <w:rsid w:val="00622779"/>
    <w:rsid w:val="00744B71"/>
    <w:rsid w:val="0077325F"/>
    <w:rsid w:val="0078489B"/>
    <w:rsid w:val="00860A3D"/>
    <w:rsid w:val="009E3256"/>
    <w:rsid w:val="00A41EED"/>
    <w:rsid w:val="00B70ED8"/>
    <w:rsid w:val="00BD11E7"/>
    <w:rsid w:val="00BD6EB8"/>
    <w:rsid w:val="00C6060A"/>
    <w:rsid w:val="00DC3820"/>
    <w:rsid w:val="00E64F45"/>
    <w:rsid w:val="00F60C41"/>
    <w:rsid w:val="00FD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6570B"/>
  <w15:docId w15:val="{4E0A1A06-00EB-40EF-B3D7-0F618589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E0B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uiPriority w:val="1"/>
    <w:qFormat/>
    <w:rPr>
      <w:sz w:val="24"/>
      <w:szCs w:val="24"/>
    </w:rPr>
  </w:style>
  <w:style w:type="paragraph" w:styleId="Titel">
    <w:name w:val="Title"/>
    <w:basedOn w:val="Normal"/>
    <w:uiPriority w:val="1"/>
    <w:qFormat/>
    <w:pPr>
      <w:spacing w:before="251"/>
      <w:ind w:left="104"/>
    </w:pPr>
    <w:rPr>
      <w:b/>
      <w:bCs/>
      <w:sz w:val="35"/>
      <w:szCs w:val="35"/>
    </w:rPr>
  </w:style>
  <w:style w:type="paragraph" w:styleId="Listeafsnit">
    <w:name w:val="List Paragraph"/>
    <w:basedOn w:val="Normal"/>
    <w:uiPriority w:val="1"/>
    <w:qFormat/>
    <w:pPr>
      <w:spacing w:before="12"/>
      <w:ind w:left="510" w:hanging="400"/>
    </w:pPr>
  </w:style>
  <w:style w:type="paragraph" w:customStyle="1" w:styleId="TableParagraph">
    <w:name w:val="Table Paragraph"/>
    <w:basedOn w:val="Normal"/>
    <w:uiPriority w:val="1"/>
    <w:qFormat/>
  </w:style>
  <w:style w:type="paragraph" w:styleId="Sidehoved">
    <w:name w:val="header"/>
    <w:basedOn w:val="Normal"/>
    <w:link w:val="SidehovedTegn"/>
    <w:uiPriority w:val="99"/>
    <w:unhideWhenUsed/>
    <w:rsid w:val="00280DD9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280DD9"/>
    <w:rPr>
      <w:rFonts w:ascii="Times New Roman" w:eastAsia="Times New Roman" w:hAnsi="Times New Roman" w:cs="Times New Roman"/>
    </w:rPr>
  </w:style>
  <w:style w:type="paragraph" w:styleId="Sidefod">
    <w:name w:val="footer"/>
    <w:basedOn w:val="Normal"/>
    <w:link w:val="SidefodTegn"/>
    <w:uiPriority w:val="99"/>
    <w:unhideWhenUsed/>
    <w:rsid w:val="00280DD9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280DD9"/>
    <w:rPr>
      <w:rFonts w:ascii="Times New Roman" w:eastAsia="Times New Roman" w:hAnsi="Times New Roman" w:cs="Times New Roman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E0B0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pstilling-punkttegn">
    <w:name w:val="List Bullet"/>
    <w:basedOn w:val="Normal"/>
    <w:uiPriority w:val="99"/>
    <w:semiHidden/>
    <w:unhideWhenUsed/>
    <w:rsid w:val="001E0B07"/>
    <w:pPr>
      <w:numPr>
        <w:numId w:val="2"/>
      </w:numPr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8489B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8489B"/>
    <w:rPr>
      <w:rFonts w:ascii="Segoe UI" w:eastAsia="Times New Roman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8489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8489B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8489B"/>
    <w:rPr>
      <w:rFonts w:ascii="Times New Roman" w:eastAsia="Times New Roman" w:hAnsi="Times New Roman" w:cs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8489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848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rektur">
    <w:name w:val="Revision"/>
    <w:hidden/>
    <w:uiPriority w:val="99"/>
    <w:semiHidden/>
    <w:rsid w:val="0078489B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923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Bekendtgørelse om betaling for myndighedsbehandling efter lov om Forsyningstilsynet</vt:lpstr>
    </vt:vector>
  </TitlesOfParts>
  <Company>Statens It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Bekendtgørelse om betaling for myndighedsbehandling efter lov om Forsyningstilsynet</dc:title>
  <dc:creator>Henrik Chieu</dc:creator>
  <cp:lastModifiedBy>Jakob Schmidth</cp:lastModifiedBy>
  <cp:revision>2</cp:revision>
  <cp:lastPrinted>2024-10-11T07:06:00Z</cp:lastPrinted>
  <dcterms:created xsi:type="dcterms:W3CDTF">2025-10-31T10:24:00Z</dcterms:created>
  <dcterms:modified xsi:type="dcterms:W3CDTF">2025-10-31T10:24:00Z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Creator">
    <vt:lpwstr>AH Formatter V7.0 MR3 for Windows (x64) : 7.0.4.45923 (2020-07-14T10:31+09)</vt:lpwstr>
  </property>
  <property fmtid="{D5CDD505-2E9C-101B-9397-08002B2CF9AE}" pid="4" name="LastSaved">
    <vt:filetime>2024-09-16T00:00:00Z</vt:filetime>
  </property>
  <property fmtid="{D5CDD505-2E9C-101B-9397-08002B2CF9AE}" pid="5" name="Producer">
    <vt:lpwstr>Antenna House PDF Output Library 7.0.1600</vt:lpwstr>
  </property>
  <property fmtid="{D5CDD505-2E9C-101B-9397-08002B2CF9AE}" pid="6" name="sipTrackRevision">
    <vt:lpwstr>false</vt:lpwstr>
  </property>
  <property fmtid="{D5CDD505-2E9C-101B-9397-08002B2CF9AE}" pid="7" name="_AdHocReviewCycleID">
    <vt:i4>-289410444</vt:i4>
  </property>
  <property fmtid="{D5CDD505-2E9C-101B-9397-08002B2CF9AE}" pid="8" name="_NewReviewCycle">
    <vt:lpwstr/>
  </property>
  <property fmtid="{D5CDD505-2E9C-101B-9397-08002B2CF9AE}" pid="9" name="_EmailSubject">
    <vt:lpwstr>Materiale til høring - gebyrer for 2026</vt:lpwstr>
  </property>
  <property fmtid="{D5CDD505-2E9C-101B-9397-08002B2CF9AE}" pid="10" name="_AuthorEmail">
    <vt:lpwstr>jasc@forsyningstilsynet.dk</vt:lpwstr>
  </property>
  <property fmtid="{D5CDD505-2E9C-101B-9397-08002B2CF9AE}" pid="11" name="_AuthorEmailDisplayName">
    <vt:lpwstr>Jakob Schmidth</vt:lpwstr>
  </property>
</Properties>
</file>